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821" w:rsidRDefault="00DD7821" w:rsidP="000F68D9">
      <w:pPr>
        <w:autoSpaceDE w:val="0"/>
        <w:autoSpaceDN w:val="0"/>
        <w:adjustRightInd w:val="0"/>
        <w:spacing w:after="0" w:line="240" w:lineRule="auto"/>
        <w:rPr>
          <w:ins w:id="0" w:author="AHIMA" w:date="2012-03-27T13:00:00Z"/>
          <w:rFonts w:ascii="Times New Roman" w:hAnsi="Times New Roman" w:cs="Times New Roman"/>
          <w:b/>
          <w:bCs/>
          <w:sz w:val="24"/>
          <w:szCs w:val="24"/>
        </w:rPr>
      </w:pPr>
      <w:ins w:id="1" w:author="AHIMA" w:date="2012-03-27T13:00:00Z">
        <w:r>
          <w:rPr>
            <w:rFonts w:ascii="Times New Roman" w:hAnsi="Times New Roman" w:cs="Times New Roman"/>
            <w:b/>
            <w:bCs/>
            <w:sz w:val="24"/>
            <w:szCs w:val="24"/>
          </w:rPr>
          <w:t>Review of ONC Standard &amp; Certification Rule</w:t>
        </w:r>
      </w:ins>
    </w:p>
    <w:p w:rsidR="00DD7821" w:rsidRPr="00DD7821" w:rsidRDefault="00DD7821" w:rsidP="000F68D9">
      <w:pPr>
        <w:autoSpaceDE w:val="0"/>
        <w:autoSpaceDN w:val="0"/>
        <w:adjustRightInd w:val="0"/>
        <w:spacing w:after="0" w:line="240" w:lineRule="auto"/>
        <w:rPr>
          <w:ins w:id="2" w:author="AHIMA" w:date="2012-03-27T13:00:00Z"/>
          <w:rFonts w:ascii="Times New Roman" w:hAnsi="Times New Roman" w:cs="Times New Roman"/>
          <w:bCs/>
          <w:sz w:val="24"/>
          <w:szCs w:val="24"/>
        </w:rPr>
      </w:pPr>
      <w:ins w:id="3" w:author="AHIMA" w:date="2012-03-27T13:00:00Z">
        <w:r w:rsidRPr="00DD7821">
          <w:rPr>
            <w:rFonts w:ascii="Times New Roman" w:hAnsi="Times New Roman" w:cs="Times New Roman"/>
            <w:bCs/>
            <w:sz w:val="24"/>
            <w:szCs w:val="24"/>
          </w:rPr>
          <w:t>March 27, 2012</w:t>
        </w:r>
      </w:ins>
    </w:p>
    <w:p w:rsidR="00DD7821" w:rsidRPr="00DD7821" w:rsidRDefault="00DD7821" w:rsidP="000F68D9">
      <w:pPr>
        <w:autoSpaceDE w:val="0"/>
        <w:autoSpaceDN w:val="0"/>
        <w:adjustRightInd w:val="0"/>
        <w:spacing w:after="0" w:line="240" w:lineRule="auto"/>
        <w:rPr>
          <w:ins w:id="4" w:author="AHIMA" w:date="2012-03-27T13:03:00Z"/>
          <w:rFonts w:ascii="Times New Roman" w:hAnsi="Times New Roman" w:cs="Times New Roman"/>
          <w:bCs/>
          <w:sz w:val="24"/>
          <w:szCs w:val="24"/>
        </w:rPr>
      </w:pPr>
      <w:ins w:id="5" w:author="AHIMA" w:date="2012-03-27T13:00:00Z">
        <w:r w:rsidRPr="00DD7821">
          <w:rPr>
            <w:rFonts w:ascii="Times New Roman" w:hAnsi="Times New Roman" w:cs="Times New Roman"/>
            <w:bCs/>
            <w:sz w:val="24"/>
            <w:szCs w:val="24"/>
          </w:rPr>
          <w:t>Larry, John, Brian, Annessa, Cynthia</w:t>
        </w:r>
      </w:ins>
      <w:ins w:id="6" w:author="AHIMA" w:date="2012-03-27T13:06:00Z">
        <w:r>
          <w:rPr>
            <w:rFonts w:ascii="Times New Roman" w:hAnsi="Times New Roman" w:cs="Times New Roman"/>
            <w:bCs/>
            <w:sz w:val="24"/>
            <w:szCs w:val="24"/>
          </w:rPr>
          <w:t>, Sue</w:t>
        </w:r>
      </w:ins>
    </w:p>
    <w:p w:rsidR="00DD7821" w:rsidRDefault="00DD7821" w:rsidP="000F68D9">
      <w:pPr>
        <w:autoSpaceDE w:val="0"/>
        <w:autoSpaceDN w:val="0"/>
        <w:adjustRightInd w:val="0"/>
        <w:spacing w:after="0" w:line="240" w:lineRule="auto"/>
        <w:rPr>
          <w:ins w:id="7" w:author="AHIMA" w:date="2012-03-27T13:05:00Z"/>
          <w:rFonts w:ascii="Times New Roman" w:hAnsi="Times New Roman" w:cs="Times New Roman"/>
          <w:bCs/>
          <w:sz w:val="24"/>
          <w:szCs w:val="24"/>
        </w:rPr>
      </w:pPr>
    </w:p>
    <w:p w:rsidR="00DD7821" w:rsidRPr="00DD7821" w:rsidRDefault="00DD7821" w:rsidP="000F68D9">
      <w:pPr>
        <w:autoSpaceDE w:val="0"/>
        <w:autoSpaceDN w:val="0"/>
        <w:adjustRightInd w:val="0"/>
        <w:spacing w:after="0" w:line="240" w:lineRule="auto"/>
        <w:rPr>
          <w:ins w:id="8" w:author="AHIMA" w:date="2012-03-27T13:03:00Z"/>
          <w:rFonts w:ascii="Times New Roman" w:hAnsi="Times New Roman" w:cs="Times New Roman"/>
          <w:bCs/>
          <w:sz w:val="24"/>
          <w:szCs w:val="24"/>
        </w:rPr>
      </w:pPr>
      <w:ins w:id="9" w:author="AHIMA" w:date="2012-03-27T13:05:00Z">
        <w:r>
          <w:rPr>
            <w:rFonts w:ascii="Times New Roman" w:hAnsi="Times New Roman" w:cs="Times New Roman"/>
            <w:bCs/>
            <w:sz w:val="24"/>
            <w:szCs w:val="24"/>
          </w:rPr>
          <w:t xml:space="preserve">ONC Policy FACA Certification and </w:t>
        </w:r>
        <w:r>
          <w:rPr>
            <w:rFonts w:ascii="Times New Roman" w:hAnsi="Times New Roman" w:cs="Times New Roman"/>
            <w:bCs/>
            <w:sz w:val="24"/>
            <w:szCs w:val="24"/>
          </w:rPr>
          <w:t>Adoption workgroup</w:t>
        </w:r>
        <w:r>
          <w:rPr>
            <w:rFonts w:ascii="Times New Roman" w:hAnsi="Times New Roman" w:cs="Times New Roman"/>
            <w:bCs/>
            <w:sz w:val="24"/>
            <w:szCs w:val="24"/>
          </w:rPr>
          <w:t xml:space="preserve"> looking at three topics within the proposed rule:</w:t>
        </w:r>
      </w:ins>
    </w:p>
    <w:p w:rsidR="00DD7821" w:rsidRPr="00DD7821" w:rsidRDefault="00DD7821" w:rsidP="00DD7821">
      <w:pPr>
        <w:pStyle w:val="ListParagraph"/>
        <w:numPr>
          <w:ilvl w:val="0"/>
          <w:numId w:val="1"/>
        </w:numPr>
        <w:autoSpaceDE w:val="0"/>
        <w:autoSpaceDN w:val="0"/>
        <w:adjustRightInd w:val="0"/>
        <w:spacing w:after="0" w:line="240" w:lineRule="auto"/>
        <w:rPr>
          <w:ins w:id="10" w:author="AHIMA" w:date="2012-03-27T13:03:00Z"/>
          <w:rFonts w:ascii="Times New Roman" w:hAnsi="Times New Roman" w:cs="Times New Roman"/>
          <w:bCs/>
          <w:sz w:val="24"/>
          <w:szCs w:val="24"/>
        </w:rPr>
      </w:pPr>
      <w:ins w:id="11" w:author="AHIMA" w:date="2012-03-27T13:03:00Z">
        <w:r w:rsidRPr="00DD7821">
          <w:rPr>
            <w:rFonts w:ascii="Times New Roman" w:hAnsi="Times New Roman" w:cs="Times New Roman"/>
            <w:bCs/>
            <w:sz w:val="24"/>
            <w:szCs w:val="24"/>
          </w:rPr>
          <w:t>Revised definition of a certified EHR</w:t>
        </w:r>
      </w:ins>
    </w:p>
    <w:p w:rsidR="00DD7821" w:rsidRPr="00DD7821" w:rsidRDefault="00DD7821" w:rsidP="00DD7821">
      <w:pPr>
        <w:pStyle w:val="ListParagraph"/>
        <w:numPr>
          <w:ilvl w:val="0"/>
          <w:numId w:val="1"/>
        </w:numPr>
        <w:autoSpaceDE w:val="0"/>
        <w:autoSpaceDN w:val="0"/>
        <w:adjustRightInd w:val="0"/>
        <w:spacing w:after="0" w:line="240" w:lineRule="auto"/>
        <w:rPr>
          <w:ins w:id="12" w:author="AHIMA" w:date="2012-03-27T13:03:00Z"/>
          <w:rFonts w:ascii="Times New Roman" w:hAnsi="Times New Roman" w:cs="Times New Roman"/>
          <w:bCs/>
          <w:sz w:val="24"/>
          <w:szCs w:val="24"/>
        </w:rPr>
      </w:pPr>
      <w:ins w:id="13" w:author="AHIMA" w:date="2012-03-27T13:03:00Z">
        <w:r w:rsidRPr="00DD7821">
          <w:rPr>
            <w:rFonts w:ascii="Times New Roman" w:hAnsi="Times New Roman" w:cs="Times New Roman"/>
            <w:bCs/>
            <w:sz w:val="24"/>
            <w:szCs w:val="24"/>
          </w:rPr>
          <w:t>Safety enhanced design</w:t>
        </w:r>
      </w:ins>
    </w:p>
    <w:p w:rsidR="00DD7821" w:rsidRPr="00DD7821" w:rsidRDefault="00DD7821" w:rsidP="00DD7821">
      <w:pPr>
        <w:pStyle w:val="ListParagraph"/>
        <w:numPr>
          <w:ilvl w:val="0"/>
          <w:numId w:val="1"/>
        </w:numPr>
        <w:autoSpaceDE w:val="0"/>
        <w:autoSpaceDN w:val="0"/>
        <w:adjustRightInd w:val="0"/>
        <w:spacing w:after="0" w:line="240" w:lineRule="auto"/>
        <w:rPr>
          <w:ins w:id="14" w:author="AHIMA" w:date="2012-03-27T13:04:00Z"/>
          <w:rFonts w:ascii="Times New Roman" w:hAnsi="Times New Roman" w:cs="Times New Roman"/>
          <w:bCs/>
          <w:sz w:val="24"/>
          <w:szCs w:val="24"/>
        </w:rPr>
      </w:pPr>
      <w:ins w:id="15" w:author="AHIMA" w:date="2012-03-27T13:04:00Z">
        <w:r w:rsidRPr="00DD7821">
          <w:rPr>
            <w:rFonts w:ascii="Times New Roman" w:hAnsi="Times New Roman" w:cs="Times New Roman"/>
            <w:bCs/>
            <w:sz w:val="24"/>
            <w:szCs w:val="24"/>
          </w:rPr>
          <w:t>Clinical decision support and info button</w:t>
        </w:r>
      </w:ins>
    </w:p>
    <w:p w:rsidR="00DD7821" w:rsidRPr="00DD7821" w:rsidRDefault="00DD7821" w:rsidP="00DD7821">
      <w:pPr>
        <w:autoSpaceDE w:val="0"/>
        <w:autoSpaceDN w:val="0"/>
        <w:adjustRightInd w:val="0"/>
        <w:spacing w:after="0" w:line="240" w:lineRule="auto"/>
        <w:ind w:left="770"/>
        <w:rPr>
          <w:ins w:id="16" w:author="AHIMA" w:date="2012-03-27T13:04:00Z"/>
          <w:rFonts w:ascii="Times New Roman" w:hAnsi="Times New Roman" w:cs="Times New Roman"/>
          <w:bCs/>
          <w:sz w:val="24"/>
          <w:szCs w:val="24"/>
        </w:rPr>
      </w:pPr>
    </w:p>
    <w:p w:rsidR="00DD7821" w:rsidRPr="00DD7821" w:rsidRDefault="00DD7821" w:rsidP="00DD7821">
      <w:pPr>
        <w:autoSpaceDE w:val="0"/>
        <w:autoSpaceDN w:val="0"/>
        <w:adjustRightInd w:val="0"/>
        <w:spacing w:after="0" w:line="240" w:lineRule="auto"/>
        <w:rPr>
          <w:ins w:id="17" w:author="AHIMA" w:date="2012-03-27T13:04:00Z"/>
          <w:rFonts w:ascii="Times New Roman" w:hAnsi="Times New Roman" w:cs="Times New Roman"/>
          <w:bCs/>
          <w:sz w:val="24"/>
          <w:szCs w:val="24"/>
        </w:rPr>
      </w:pPr>
      <w:ins w:id="18" w:author="AHIMA" w:date="2012-03-27T13:04:00Z">
        <w:r w:rsidRPr="00DD7821">
          <w:rPr>
            <w:rFonts w:ascii="Times New Roman" w:hAnsi="Times New Roman" w:cs="Times New Roman"/>
            <w:bCs/>
            <w:sz w:val="24"/>
            <w:szCs w:val="24"/>
          </w:rPr>
          <w:t>Other issues:</w:t>
        </w:r>
      </w:ins>
    </w:p>
    <w:p w:rsidR="00DD7821" w:rsidRPr="00DD7821" w:rsidRDefault="00DD7821" w:rsidP="00DD7821">
      <w:pPr>
        <w:pStyle w:val="ListParagraph"/>
        <w:numPr>
          <w:ilvl w:val="0"/>
          <w:numId w:val="2"/>
        </w:numPr>
        <w:autoSpaceDE w:val="0"/>
        <w:autoSpaceDN w:val="0"/>
        <w:adjustRightInd w:val="0"/>
        <w:spacing w:after="0" w:line="240" w:lineRule="auto"/>
        <w:rPr>
          <w:ins w:id="19" w:author="AHIMA" w:date="2012-03-27T13:04:00Z"/>
          <w:rFonts w:ascii="Times New Roman" w:hAnsi="Times New Roman" w:cs="Times New Roman"/>
          <w:bCs/>
          <w:sz w:val="24"/>
          <w:szCs w:val="24"/>
        </w:rPr>
      </w:pPr>
      <w:ins w:id="20" w:author="AHIMA" w:date="2012-03-27T13:04:00Z">
        <w:r w:rsidRPr="00DD7821">
          <w:rPr>
            <w:rFonts w:ascii="Times New Roman" w:hAnsi="Times New Roman" w:cs="Times New Roman"/>
            <w:bCs/>
            <w:sz w:val="24"/>
            <w:szCs w:val="24"/>
          </w:rPr>
          <w:t>Certification criteria for other health care settings</w:t>
        </w:r>
      </w:ins>
    </w:p>
    <w:p w:rsidR="00DD7821" w:rsidRPr="00DD7821" w:rsidRDefault="00DD7821" w:rsidP="00DD7821">
      <w:pPr>
        <w:pStyle w:val="ListParagraph"/>
        <w:numPr>
          <w:ilvl w:val="0"/>
          <w:numId w:val="2"/>
        </w:numPr>
        <w:autoSpaceDE w:val="0"/>
        <w:autoSpaceDN w:val="0"/>
        <w:adjustRightInd w:val="0"/>
        <w:spacing w:after="0" w:line="240" w:lineRule="auto"/>
        <w:rPr>
          <w:ins w:id="21" w:author="AHIMA" w:date="2012-03-27T13:04:00Z"/>
          <w:rFonts w:ascii="Times New Roman" w:hAnsi="Times New Roman" w:cs="Times New Roman"/>
          <w:bCs/>
          <w:sz w:val="24"/>
          <w:szCs w:val="24"/>
        </w:rPr>
      </w:pPr>
      <w:ins w:id="22" w:author="AHIMA" w:date="2012-03-27T13:04:00Z">
        <w:r w:rsidRPr="00DD7821">
          <w:rPr>
            <w:rFonts w:ascii="Times New Roman" w:hAnsi="Times New Roman" w:cs="Times New Roman"/>
            <w:bCs/>
            <w:sz w:val="24"/>
            <w:szCs w:val="24"/>
          </w:rPr>
          <w:t>2014 accounting of disclosures</w:t>
        </w:r>
      </w:ins>
    </w:p>
    <w:p w:rsidR="00DD7821" w:rsidRPr="00DD7821" w:rsidRDefault="00DD7821" w:rsidP="00DD7821">
      <w:pPr>
        <w:pStyle w:val="ListParagraph"/>
        <w:numPr>
          <w:ilvl w:val="0"/>
          <w:numId w:val="2"/>
        </w:numPr>
        <w:autoSpaceDE w:val="0"/>
        <w:autoSpaceDN w:val="0"/>
        <w:adjustRightInd w:val="0"/>
        <w:spacing w:after="0" w:line="240" w:lineRule="auto"/>
        <w:rPr>
          <w:ins w:id="23" w:author="AHIMA" w:date="2012-03-27T13:04:00Z"/>
          <w:rFonts w:ascii="Times New Roman" w:hAnsi="Times New Roman" w:cs="Times New Roman"/>
          <w:bCs/>
          <w:sz w:val="24"/>
          <w:szCs w:val="24"/>
        </w:rPr>
      </w:pPr>
      <w:ins w:id="24" w:author="AHIMA" w:date="2012-03-27T13:04:00Z">
        <w:r w:rsidRPr="00DD7821">
          <w:rPr>
            <w:rFonts w:ascii="Times New Roman" w:hAnsi="Times New Roman" w:cs="Times New Roman"/>
            <w:bCs/>
            <w:sz w:val="24"/>
            <w:szCs w:val="24"/>
          </w:rPr>
          <w:t>Disability status</w:t>
        </w:r>
      </w:ins>
    </w:p>
    <w:p w:rsidR="00DD7821" w:rsidRPr="00DD7821" w:rsidRDefault="00DD7821" w:rsidP="00DD7821">
      <w:pPr>
        <w:pStyle w:val="ListParagraph"/>
        <w:numPr>
          <w:ilvl w:val="0"/>
          <w:numId w:val="2"/>
        </w:numPr>
        <w:autoSpaceDE w:val="0"/>
        <w:autoSpaceDN w:val="0"/>
        <w:adjustRightInd w:val="0"/>
        <w:spacing w:after="0" w:line="240" w:lineRule="auto"/>
        <w:rPr>
          <w:ins w:id="25" w:author="AHIMA" w:date="2012-03-27T13:04:00Z"/>
          <w:rFonts w:ascii="Times New Roman" w:hAnsi="Times New Roman" w:cs="Times New Roman"/>
          <w:bCs/>
          <w:sz w:val="24"/>
          <w:szCs w:val="24"/>
        </w:rPr>
      </w:pPr>
      <w:ins w:id="26" w:author="AHIMA" w:date="2012-03-27T13:04:00Z">
        <w:r w:rsidRPr="00DD7821">
          <w:rPr>
            <w:rFonts w:ascii="Times New Roman" w:hAnsi="Times New Roman" w:cs="Times New Roman"/>
            <w:bCs/>
            <w:sz w:val="24"/>
            <w:szCs w:val="24"/>
          </w:rPr>
          <w:t>Data portability</w:t>
        </w:r>
      </w:ins>
    </w:p>
    <w:p w:rsidR="00DD7821" w:rsidRPr="00DD7821" w:rsidRDefault="00DD7821" w:rsidP="00DD7821">
      <w:pPr>
        <w:pStyle w:val="ListParagraph"/>
        <w:numPr>
          <w:ilvl w:val="0"/>
          <w:numId w:val="2"/>
        </w:numPr>
        <w:autoSpaceDE w:val="0"/>
        <w:autoSpaceDN w:val="0"/>
        <w:adjustRightInd w:val="0"/>
        <w:spacing w:after="0" w:line="240" w:lineRule="auto"/>
        <w:rPr>
          <w:ins w:id="27" w:author="AHIMA" w:date="2012-03-27T13:00:00Z"/>
          <w:rFonts w:ascii="Times New Roman" w:hAnsi="Times New Roman" w:cs="Times New Roman"/>
          <w:bCs/>
          <w:sz w:val="24"/>
          <w:szCs w:val="24"/>
        </w:rPr>
      </w:pPr>
      <w:ins w:id="28" w:author="AHIMA" w:date="2012-03-27T13:04:00Z">
        <w:r w:rsidRPr="00DD7821">
          <w:rPr>
            <w:rFonts w:ascii="Times New Roman" w:hAnsi="Times New Roman" w:cs="Times New Roman"/>
            <w:bCs/>
            <w:sz w:val="24"/>
            <w:szCs w:val="24"/>
          </w:rPr>
          <w:t xml:space="preserve">EHR technology price </w:t>
        </w:r>
        <w:r w:rsidRPr="00DD7821">
          <w:rPr>
            <w:rFonts w:ascii="Times New Roman" w:hAnsi="Times New Roman" w:cs="Times New Roman"/>
            <w:bCs/>
            <w:sz w:val="24"/>
            <w:szCs w:val="24"/>
          </w:rPr>
          <w:t>transparency</w:t>
        </w:r>
        <w:r w:rsidRPr="00DD7821">
          <w:rPr>
            <w:rFonts w:ascii="Times New Roman" w:hAnsi="Times New Roman" w:cs="Times New Roman"/>
            <w:bCs/>
            <w:sz w:val="24"/>
            <w:szCs w:val="24"/>
          </w:rPr>
          <w:t xml:space="preserve"> </w:t>
        </w:r>
      </w:ins>
    </w:p>
    <w:p w:rsidR="00DD7821" w:rsidRDefault="00DD7821" w:rsidP="000F68D9">
      <w:pPr>
        <w:autoSpaceDE w:val="0"/>
        <w:autoSpaceDN w:val="0"/>
        <w:adjustRightInd w:val="0"/>
        <w:spacing w:after="0" w:line="240" w:lineRule="auto"/>
        <w:rPr>
          <w:ins w:id="29" w:author="AHIMA" w:date="2012-03-27T13:00:00Z"/>
          <w:rFonts w:ascii="Times New Roman" w:hAnsi="Times New Roman" w:cs="Times New Roman"/>
          <w:b/>
          <w:bCs/>
          <w:sz w:val="24"/>
          <w:szCs w:val="24"/>
        </w:rPr>
      </w:pPr>
    </w:p>
    <w:p w:rsidR="000F68D9" w:rsidRDefault="000F68D9" w:rsidP="000F68D9">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ONC  Health</w:t>
      </w:r>
      <w:proofErr w:type="gramEnd"/>
      <w:r>
        <w:rPr>
          <w:rFonts w:ascii="Times New Roman" w:hAnsi="Times New Roman" w:cs="Times New Roman"/>
          <w:b/>
          <w:bCs/>
          <w:sz w:val="24"/>
          <w:szCs w:val="24"/>
        </w:rPr>
        <w:t xml:space="preserve"> Information Technology: Standards, Implementation Specifications, and</w:t>
      </w:r>
    </w:p>
    <w:p w:rsidR="000F68D9" w:rsidRDefault="000F68D9" w:rsidP="000F68D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Certification Criteria for Electronic Health Record Technology, 2014 Edition; Revisions to</w:t>
      </w:r>
    </w:p>
    <w:p w:rsidR="000F68D9" w:rsidRDefault="000F68D9" w:rsidP="000F68D9">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the</w:t>
      </w:r>
      <w:proofErr w:type="gramEnd"/>
      <w:r>
        <w:rPr>
          <w:rFonts w:ascii="Times New Roman" w:hAnsi="Times New Roman" w:cs="Times New Roman"/>
          <w:b/>
          <w:bCs/>
          <w:sz w:val="24"/>
          <w:szCs w:val="24"/>
        </w:rPr>
        <w:t xml:space="preserve"> Permanent Certification Program for Health Information Technology</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
    <w:p w:rsidR="000F68D9" w:rsidRDefault="00F00BD0" w:rsidP="00CE7C6D">
      <w:pPr>
        <w:autoSpaceDE w:val="0"/>
        <w:autoSpaceDN w:val="0"/>
        <w:adjustRightInd w:val="0"/>
        <w:spacing w:after="0" w:line="240" w:lineRule="auto"/>
        <w:rPr>
          <w:rFonts w:ascii="Times New Roman" w:hAnsi="Times New Roman" w:cs="Times New Roman"/>
          <w:sz w:val="24"/>
          <w:szCs w:val="24"/>
        </w:rPr>
      </w:pPr>
      <w:hyperlink r:id="rId5" w:history="1">
        <w:r w:rsidR="000F68D9" w:rsidRPr="00B1713F">
          <w:rPr>
            <w:rStyle w:val="Hyperlink"/>
            <w:rFonts w:ascii="Times New Roman" w:hAnsi="Times New Roman" w:cs="Times New Roman"/>
            <w:sz w:val="24"/>
            <w:szCs w:val="24"/>
          </w:rPr>
          <w:t>http://www.ofr.gov/OFRUpload/OFRData/2012-04430_PI.pdf</w:t>
        </w:r>
      </w:hyperlink>
    </w:p>
    <w:p w:rsidR="000F68D9" w:rsidRDefault="000F68D9" w:rsidP="00CE7C6D">
      <w:pPr>
        <w:autoSpaceDE w:val="0"/>
        <w:autoSpaceDN w:val="0"/>
        <w:adjustRightInd w:val="0"/>
        <w:spacing w:after="0" w:line="240" w:lineRule="auto"/>
        <w:rPr>
          <w:rFonts w:ascii="Times New Roman" w:hAnsi="Times New Roman" w:cs="Times New Roman"/>
          <w:sz w:val="24"/>
          <w:szCs w:val="24"/>
        </w:rPr>
      </w:pPr>
    </w:p>
    <w:p w:rsidR="000F68D9" w:rsidRDefault="000F68D9" w:rsidP="00CE7C6D">
      <w:pPr>
        <w:autoSpaceDE w:val="0"/>
        <w:autoSpaceDN w:val="0"/>
        <w:adjustRightInd w:val="0"/>
        <w:spacing w:after="0" w:line="240" w:lineRule="auto"/>
        <w:rPr>
          <w:rFonts w:ascii="Times New Roman" w:hAnsi="Times New Roman" w:cs="Times New Roman"/>
          <w:sz w:val="24"/>
          <w:szCs w:val="24"/>
        </w:rPr>
      </w:pPr>
    </w:p>
    <w:p w:rsidR="00CE7C6D" w:rsidRDefault="00CE7C6D" w:rsidP="00CE7C6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 53</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Consistent with our discussion in the preamble section titled “Explanation and Revision</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Terms Used in Certification Criteria,” we have replaced the terms “modify” and “retrieve” in</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recommended criterion with “change” and “access,” respectively. Further, consistent with</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interpretation we provided in the S&amp;CC July 2010 final rule, we are reiterating and clarifying</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w:t>
      </w:r>
      <w:r w:rsidRPr="007147B6">
        <w:rPr>
          <w:rFonts w:ascii="Times New Roman" w:hAnsi="Times New Roman" w:cs="Times New Roman"/>
          <w:b/>
          <w:color w:val="FF0000"/>
          <w:sz w:val="24"/>
          <w:szCs w:val="24"/>
        </w:rPr>
        <w:t>longitudinal care</w:t>
      </w:r>
      <w:r w:rsidRPr="00CE7C6D">
        <w:rPr>
          <w:rFonts w:ascii="Times New Roman" w:hAnsi="Times New Roman" w:cs="Times New Roman"/>
          <w:b/>
          <w:sz w:val="24"/>
          <w:szCs w:val="24"/>
        </w:rPr>
        <w:t>”</w:t>
      </w:r>
      <w:r>
        <w:rPr>
          <w:rFonts w:ascii="Times New Roman" w:hAnsi="Times New Roman" w:cs="Times New Roman"/>
          <w:sz w:val="24"/>
          <w:szCs w:val="24"/>
        </w:rPr>
        <w:t xml:space="preserve"> is used to mean over an extended period of time. For the ambulatory</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setting</w:t>
      </w:r>
      <w:proofErr w:type="gramEnd"/>
      <w:r>
        <w:rPr>
          <w:rFonts w:ascii="Times New Roman" w:hAnsi="Times New Roman" w:cs="Times New Roman"/>
          <w:sz w:val="24"/>
          <w:szCs w:val="24"/>
        </w:rPr>
        <w:t>, this would be over multiple office visits. For the inpatient setting, this would be for the</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duration</w:t>
      </w:r>
      <w:proofErr w:type="gramEnd"/>
      <w:r>
        <w:rPr>
          <w:rFonts w:ascii="Times New Roman" w:hAnsi="Times New Roman" w:cs="Times New Roman"/>
          <w:sz w:val="24"/>
          <w:szCs w:val="24"/>
        </w:rPr>
        <w:t xml:space="preserve"> of an entire hospitalization, which would include the patient moving to different wards</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units (e.g., emergency department, intensive care, and cardiology) within the hospital during</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hospitalization. The HITSC suggested that we consider longitudinal care to cover multiple</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hospitalizations</w:t>
      </w:r>
      <w:proofErr w:type="gramEnd"/>
      <w:r>
        <w:rPr>
          <w:rFonts w:ascii="Times New Roman" w:hAnsi="Times New Roman" w:cs="Times New Roman"/>
          <w:sz w:val="24"/>
          <w:szCs w:val="24"/>
        </w:rPr>
        <w:t>, but we believe this could be difficult to achieve and may not offer added value</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based</w:t>
      </w:r>
      <w:proofErr w:type="gramEnd"/>
      <w:r>
        <w:rPr>
          <w:rFonts w:ascii="Times New Roman" w:hAnsi="Times New Roman" w:cs="Times New Roman"/>
          <w:sz w:val="24"/>
          <w:szCs w:val="24"/>
        </w:rPr>
        <w:t xml:space="preserve"> on the duration of time between a patient’s hospitalizations and the reason for the</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hospitalizations</w:t>
      </w:r>
      <w:proofErr w:type="gramEnd"/>
      <w:r>
        <w:rPr>
          <w:rFonts w:ascii="Times New Roman" w:hAnsi="Times New Roman" w:cs="Times New Roman"/>
          <w:sz w:val="24"/>
          <w:szCs w:val="24"/>
        </w:rPr>
        <w:t>. To note, our clarification of the meaning of longitudinal care applies equally to</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use in other certification criteria, such as “medication list” and “medication allergy list.” If</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were to change our interpretation of longitudinal care as suggested by the HITSC, it would</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apply</w:t>
      </w:r>
      <w:proofErr w:type="gramEnd"/>
      <w:r>
        <w:rPr>
          <w:rFonts w:ascii="Times New Roman" w:hAnsi="Times New Roman" w:cs="Times New Roman"/>
          <w:sz w:val="24"/>
          <w:szCs w:val="24"/>
        </w:rPr>
        <w:t xml:space="preserve"> to these certification criteria as well and could constitute a change in the capabilities</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included</w:t>
      </w:r>
      <w:proofErr w:type="gramEnd"/>
      <w:r>
        <w:rPr>
          <w:rFonts w:ascii="Times New Roman" w:hAnsi="Times New Roman" w:cs="Times New Roman"/>
          <w:sz w:val="24"/>
          <w:szCs w:val="24"/>
        </w:rPr>
        <w:t xml:space="preserve"> in the criteria, which in turn would cause them to become revised certification criteria.</w:t>
      </w:r>
    </w:p>
    <w:p w:rsidR="00CE7C6D" w:rsidRPr="00DD7821" w:rsidRDefault="00CE7C6D" w:rsidP="00CE7C6D">
      <w:pPr>
        <w:autoSpaceDE w:val="0"/>
        <w:autoSpaceDN w:val="0"/>
        <w:adjustRightInd w:val="0"/>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 xml:space="preserve">We welcome comments on our interpretation of longitudinal care. </w:t>
      </w:r>
      <w:r w:rsidRPr="00DD7821">
        <w:rPr>
          <w:rFonts w:ascii="Times New Roman" w:hAnsi="Times New Roman" w:cs="Times New Roman"/>
          <w:sz w:val="24"/>
          <w:szCs w:val="24"/>
          <w:highlight w:val="yellow"/>
        </w:rPr>
        <w:t>We also welcome comments</w:t>
      </w:r>
    </w:p>
    <w:p w:rsidR="00CE7C6D" w:rsidRPr="00DD7821" w:rsidRDefault="00CE7C6D" w:rsidP="00CE7C6D">
      <w:pPr>
        <w:autoSpaceDE w:val="0"/>
        <w:autoSpaceDN w:val="0"/>
        <w:adjustRightInd w:val="0"/>
        <w:spacing w:after="0" w:line="240" w:lineRule="auto"/>
        <w:rPr>
          <w:rFonts w:ascii="Times New Roman" w:hAnsi="Times New Roman" w:cs="Times New Roman"/>
          <w:sz w:val="24"/>
          <w:szCs w:val="24"/>
          <w:highlight w:val="yellow"/>
        </w:rPr>
      </w:pPr>
      <w:proofErr w:type="gramStart"/>
      <w:r w:rsidRPr="00DD7821">
        <w:rPr>
          <w:rFonts w:ascii="Times New Roman" w:hAnsi="Times New Roman" w:cs="Times New Roman"/>
          <w:sz w:val="24"/>
          <w:szCs w:val="24"/>
          <w:highlight w:val="yellow"/>
        </w:rPr>
        <w:t>on</w:t>
      </w:r>
      <w:proofErr w:type="gramEnd"/>
      <w:r w:rsidRPr="00DD7821">
        <w:rPr>
          <w:rFonts w:ascii="Times New Roman" w:hAnsi="Times New Roman" w:cs="Times New Roman"/>
          <w:sz w:val="24"/>
          <w:szCs w:val="24"/>
          <w:highlight w:val="yellow"/>
        </w:rPr>
        <w:t xml:space="preserve"> whether a term other than “longitudinal care” could and should be used to express the</w:t>
      </w:r>
    </w:p>
    <w:p w:rsidR="00CE7C6D" w:rsidRPr="00DD7821" w:rsidRDefault="00CE7C6D" w:rsidP="00CE7C6D">
      <w:pPr>
        <w:autoSpaceDE w:val="0"/>
        <w:autoSpaceDN w:val="0"/>
        <w:adjustRightInd w:val="0"/>
        <w:spacing w:after="0" w:line="240" w:lineRule="auto"/>
        <w:rPr>
          <w:rFonts w:ascii="Times New Roman" w:hAnsi="Times New Roman" w:cs="Times New Roman"/>
          <w:sz w:val="24"/>
          <w:szCs w:val="24"/>
          <w:highlight w:val="yellow"/>
        </w:rPr>
      </w:pPr>
      <w:proofErr w:type="gramStart"/>
      <w:r w:rsidRPr="00DD7821">
        <w:rPr>
          <w:rFonts w:ascii="Times New Roman" w:hAnsi="Times New Roman" w:cs="Times New Roman"/>
          <w:sz w:val="24"/>
          <w:szCs w:val="24"/>
          <w:highlight w:val="yellow"/>
        </w:rPr>
        <w:t>capability</w:t>
      </w:r>
      <w:proofErr w:type="gramEnd"/>
      <w:r w:rsidRPr="00DD7821">
        <w:rPr>
          <w:rFonts w:ascii="Times New Roman" w:hAnsi="Times New Roman" w:cs="Times New Roman"/>
          <w:sz w:val="24"/>
          <w:szCs w:val="24"/>
          <w:highlight w:val="yellow"/>
        </w:rPr>
        <w:t xml:space="preserve"> required by this certification criterion and the other referenced certification criteria (“medication list” and “medication allergy list”). We understand that the longitudinal care</w:t>
      </w:r>
    </w:p>
    <w:p w:rsidR="00CE7C6D" w:rsidRPr="00DD7821" w:rsidRDefault="00CE7C6D" w:rsidP="00CE7C6D">
      <w:pPr>
        <w:autoSpaceDE w:val="0"/>
        <w:autoSpaceDN w:val="0"/>
        <w:adjustRightInd w:val="0"/>
        <w:spacing w:after="0" w:line="240" w:lineRule="auto"/>
        <w:rPr>
          <w:rFonts w:ascii="Times New Roman" w:hAnsi="Times New Roman" w:cs="Times New Roman"/>
          <w:sz w:val="24"/>
          <w:szCs w:val="24"/>
          <w:highlight w:val="yellow"/>
        </w:rPr>
      </w:pPr>
      <w:proofErr w:type="gramStart"/>
      <w:r w:rsidRPr="00DD7821">
        <w:rPr>
          <w:rFonts w:ascii="Times New Roman" w:hAnsi="Times New Roman" w:cs="Times New Roman"/>
          <w:sz w:val="24"/>
          <w:szCs w:val="24"/>
          <w:highlight w:val="yellow"/>
        </w:rPr>
        <w:t>description</w:t>
      </w:r>
      <w:proofErr w:type="gramEnd"/>
      <w:r w:rsidRPr="00DD7821">
        <w:rPr>
          <w:rFonts w:ascii="Times New Roman" w:hAnsi="Times New Roman" w:cs="Times New Roman"/>
          <w:sz w:val="24"/>
          <w:szCs w:val="24"/>
          <w:highlight w:val="yellow"/>
        </w:rPr>
        <w:t xml:space="preserve"> we use for the purposes of EHR technology certification may differ from the</w:t>
      </w:r>
    </w:p>
    <w:p w:rsidR="00CE7C6D" w:rsidRPr="00DD7821" w:rsidRDefault="00CE7C6D" w:rsidP="00CE7C6D">
      <w:pPr>
        <w:autoSpaceDE w:val="0"/>
        <w:autoSpaceDN w:val="0"/>
        <w:adjustRightInd w:val="0"/>
        <w:spacing w:after="0" w:line="240" w:lineRule="auto"/>
        <w:rPr>
          <w:rFonts w:ascii="Times New Roman" w:hAnsi="Times New Roman" w:cs="Times New Roman"/>
          <w:sz w:val="24"/>
          <w:szCs w:val="24"/>
          <w:highlight w:val="yellow"/>
        </w:rPr>
      </w:pPr>
      <w:proofErr w:type="gramStart"/>
      <w:r w:rsidRPr="00DD7821">
        <w:rPr>
          <w:rFonts w:ascii="Times New Roman" w:hAnsi="Times New Roman" w:cs="Times New Roman"/>
          <w:sz w:val="24"/>
          <w:szCs w:val="24"/>
          <w:highlight w:val="yellow"/>
        </w:rPr>
        <w:lastRenderedPageBreak/>
        <w:t>meaning</w:t>
      </w:r>
      <w:proofErr w:type="gramEnd"/>
      <w:r w:rsidRPr="00DD7821">
        <w:rPr>
          <w:rFonts w:ascii="Times New Roman" w:hAnsi="Times New Roman" w:cs="Times New Roman"/>
          <w:sz w:val="24"/>
          <w:szCs w:val="24"/>
          <w:highlight w:val="yellow"/>
        </w:rPr>
        <w:t xml:space="preserve"> that providers attribute to it, including the meaning given to it by the Longitudinal</w:t>
      </w:r>
    </w:p>
    <w:p w:rsidR="007D2256" w:rsidRDefault="00CE7C6D" w:rsidP="00CE7C6D">
      <w:pPr>
        <w:rPr>
          <w:rFonts w:ascii="Times New Roman" w:hAnsi="Times New Roman" w:cs="Times New Roman"/>
          <w:sz w:val="24"/>
          <w:szCs w:val="24"/>
        </w:rPr>
      </w:pPr>
      <w:proofErr w:type="gramStart"/>
      <w:r w:rsidRPr="00DD7821">
        <w:rPr>
          <w:rFonts w:ascii="Times New Roman" w:hAnsi="Times New Roman" w:cs="Times New Roman"/>
          <w:sz w:val="24"/>
          <w:szCs w:val="24"/>
          <w:highlight w:val="yellow"/>
        </w:rPr>
        <w:t>Coordination of Care Workgroup within the Standards and Interoperability Framework</w:t>
      </w:r>
      <w:r w:rsidRPr="00DD7821">
        <w:rPr>
          <w:rFonts w:ascii="Times New Roman" w:hAnsi="Times New Roman" w:cs="Times New Roman"/>
          <w:sz w:val="16"/>
          <w:szCs w:val="16"/>
          <w:highlight w:val="yellow"/>
        </w:rPr>
        <w:t>30</w:t>
      </w:r>
      <w:r w:rsidRPr="00DD7821">
        <w:rPr>
          <w:rFonts w:ascii="Times New Roman" w:hAnsi="Times New Roman" w:cs="Times New Roman"/>
          <w:sz w:val="24"/>
          <w:szCs w:val="24"/>
          <w:highlight w:val="yellow"/>
        </w:rPr>
        <w:t>.</w:t>
      </w:r>
      <w:proofErr w:type="gramEnd"/>
      <w:r>
        <w:rPr>
          <w:rFonts w:ascii="Times New Roman" w:hAnsi="Times New Roman" w:cs="Times New Roman"/>
          <w:sz w:val="24"/>
          <w:szCs w:val="24"/>
        </w:rPr>
        <w:t xml:space="preserve"> </w:t>
      </w:r>
    </w:p>
    <w:p w:rsidR="00CE7C6D" w:rsidRDefault="00CE7C6D" w:rsidP="00CE7C6D">
      <w:pPr>
        <w:rPr>
          <w:rFonts w:ascii="Times New Roman" w:hAnsi="Times New Roman" w:cs="Times New Roman"/>
          <w:color w:val="0000FF"/>
          <w:sz w:val="20"/>
          <w:szCs w:val="20"/>
        </w:rPr>
      </w:pPr>
      <w:r>
        <w:rPr>
          <w:rFonts w:ascii="Times New Roman" w:hAnsi="Times New Roman" w:cs="Times New Roman"/>
          <w:color w:val="000000"/>
          <w:sz w:val="13"/>
          <w:szCs w:val="13"/>
        </w:rPr>
        <w:t xml:space="preserve">30 </w:t>
      </w:r>
      <w:hyperlink r:id="rId6" w:history="1">
        <w:r w:rsidRPr="00B1713F">
          <w:rPr>
            <w:rStyle w:val="Hyperlink"/>
            <w:rFonts w:ascii="Times New Roman" w:hAnsi="Times New Roman" w:cs="Times New Roman"/>
            <w:sz w:val="20"/>
            <w:szCs w:val="20"/>
          </w:rPr>
          <w:t>http://wiki.siframework.org/Longitudinal+Coordination+of+Care+WG</w:t>
        </w:r>
      </w:hyperlink>
    </w:p>
    <w:p w:rsidR="00CE7C6D" w:rsidRDefault="00DD7821" w:rsidP="00CE7C6D">
      <w:pPr>
        <w:rPr>
          <w:rFonts w:ascii="Times New Roman" w:hAnsi="Times New Roman" w:cs="Times New Roman"/>
          <w:color w:val="0000FF"/>
          <w:sz w:val="20"/>
          <w:szCs w:val="20"/>
        </w:rPr>
      </w:pPr>
      <w:r>
        <w:rPr>
          <w:rFonts w:ascii="Times New Roman" w:hAnsi="Times New Roman" w:cs="Times New Roman"/>
          <w:color w:val="0000FF"/>
          <w:sz w:val="20"/>
          <w:szCs w:val="20"/>
        </w:rPr>
        <w:t>Our definition of longitudinal care:</w:t>
      </w:r>
    </w:p>
    <w:p w:rsidR="00BB0A55" w:rsidRDefault="00BB0A55" w:rsidP="00BB0A55">
      <w:pPr>
        <w:pStyle w:val="ListParagraph"/>
        <w:numPr>
          <w:ilvl w:val="0"/>
          <w:numId w:val="3"/>
        </w:numPr>
        <w:rPr>
          <w:rFonts w:ascii="Times New Roman" w:hAnsi="Times New Roman" w:cs="Times New Roman"/>
          <w:color w:val="0000FF"/>
          <w:sz w:val="20"/>
          <w:szCs w:val="20"/>
        </w:rPr>
      </w:pPr>
      <w:r>
        <w:rPr>
          <w:rFonts w:ascii="Times New Roman" w:hAnsi="Times New Roman" w:cs="Times New Roman"/>
          <w:color w:val="0000FF"/>
          <w:sz w:val="20"/>
          <w:szCs w:val="20"/>
        </w:rPr>
        <w:t>Dr. Barr’s (ACP) definition: Best quality of care is when it is a patient centered, physician guided, longitudinal care</w:t>
      </w:r>
    </w:p>
    <w:p w:rsidR="00BB0A55" w:rsidRDefault="00BB0A55" w:rsidP="00BB0A55">
      <w:pPr>
        <w:pStyle w:val="ListParagraph"/>
        <w:numPr>
          <w:ilvl w:val="0"/>
          <w:numId w:val="3"/>
        </w:numPr>
        <w:rPr>
          <w:rFonts w:ascii="Times New Roman" w:hAnsi="Times New Roman" w:cs="Times New Roman"/>
          <w:color w:val="0000FF"/>
          <w:sz w:val="20"/>
          <w:szCs w:val="20"/>
        </w:rPr>
      </w:pPr>
      <w:r>
        <w:rPr>
          <w:rFonts w:ascii="Times New Roman" w:hAnsi="Times New Roman" w:cs="Times New Roman"/>
          <w:color w:val="0000FF"/>
          <w:sz w:val="20"/>
          <w:szCs w:val="20"/>
        </w:rPr>
        <w:t>Get a different name other than longitudinal</w:t>
      </w:r>
      <w:r w:rsidR="00BE2325">
        <w:rPr>
          <w:rFonts w:ascii="Times New Roman" w:hAnsi="Times New Roman" w:cs="Times New Roman"/>
          <w:color w:val="0000FF"/>
          <w:sz w:val="20"/>
          <w:szCs w:val="20"/>
        </w:rPr>
        <w:t xml:space="preserve"> ASK BILL</w:t>
      </w:r>
    </w:p>
    <w:p w:rsidR="00BB0A55" w:rsidRDefault="00BB0A55" w:rsidP="00BB0A55">
      <w:pPr>
        <w:pStyle w:val="ListParagraph"/>
        <w:numPr>
          <w:ilvl w:val="0"/>
          <w:numId w:val="3"/>
        </w:numPr>
        <w:rPr>
          <w:rFonts w:ascii="Times New Roman" w:hAnsi="Times New Roman" w:cs="Times New Roman"/>
          <w:color w:val="0000FF"/>
          <w:sz w:val="20"/>
          <w:szCs w:val="20"/>
        </w:rPr>
      </w:pPr>
      <w:r>
        <w:rPr>
          <w:rFonts w:ascii="Times New Roman" w:hAnsi="Times New Roman" w:cs="Times New Roman"/>
          <w:color w:val="0000FF"/>
          <w:sz w:val="20"/>
          <w:szCs w:val="20"/>
        </w:rPr>
        <w:t xml:space="preserve">Can we offer up a suggestion? A certain number of visits to a doc, or within a single hospitalization, Average </w:t>
      </w:r>
      <w:proofErr w:type="spellStart"/>
      <w:r>
        <w:rPr>
          <w:rFonts w:ascii="Times New Roman" w:hAnsi="Times New Roman" w:cs="Times New Roman"/>
          <w:color w:val="0000FF"/>
          <w:sz w:val="20"/>
          <w:szCs w:val="20"/>
        </w:rPr>
        <w:t>LoS</w:t>
      </w:r>
      <w:proofErr w:type="spellEnd"/>
      <w:r>
        <w:rPr>
          <w:rFonts w:ascii="Times New Roman" w:hAnsi="Times New Roman" w:cs="Times New Roman"/>
          <w:color w:val="0000FF"/>
          <w:sz w:val="20"/>
          <w:szCs w:val="20"/>
        </w:rPr>
        <w:t xml:space="preserve">, </w:t>
      </w:r>
    </w:p>
    <w:p w:rsidR="00BB0A55" w:rsidRDefault="00BB0A55" w:rsidP="00BB0A55">
      <w:pPr>
        <w:pStyle w:val="ListParagraph"/>
        <w:numPr>
          <w:ilvl w:val="0"/>
          <w:numId w:val="3"/>
        </w:numPr>
        <w:rPr>
          <w:rFonts w:ascii="Times New Roman" w:hAnsi="Times New Roman" w:cs="Times New Roman"/>
          <w:color w:val="0000FF"/>
          <w:sz w:val="20"/>
          <w:szCs w:val="20"/>
        </w:rPr>
      </w:pPr>
      <w:r>
        <w:rPr>
          <w:rFonts w:ascii="Times New Roman" w:hAnsi="Times New Roman" w:cs="Times New Roman"/>
          <w:color w:val="0000FF"/>
          <w:sz w:val="20"/>
          <w:szCs w:val="20"/>
        </w:rPr>
        <w:t>Separation within departments in a hospital, boundaries created</w:t>
      </w:r>
    </w:p>
    <w:p w:rsidR="00BB0A55" w:rsidRPr="00BB0A55" w:rsidRDefault="00BB0A55" w:rsidP="00BB0A55">
      <w:pPr>
        <w:pStyle w:val="ListParagraph"/>
        <w:numPr>
          <w:ilvl w:val="0"/>
          <w:numId w:val="3"/>
        </w:numPr>
        <w:rPr>
          <w:rFonts w:ascii="Times New Roman" w:hAnsi="Times New Roman" w:cs="Times New Roman"/>
          <w:color w:val="0000FF"/>
          <w:sz w:val="20"/>
          <w:szCs w:val="20"/>
        </w:rPr>
      </w:pPr>
    </w:p>
    <w:p w:rsidR="000F68D9" w:rsidRDefault="000F68D9" w:rsidP="00CE7C6D">
      <w:pPr>
        <w:rPr>
          <w:rFonts w:ascii="Times New Roman" w:hAnsi="Times New Roman" w:cs="Times New Roman"/>
          <w:color w:val="0000FF"/>
          <w:sz w:val="20"/>
          <w:szCs w:val="20"/>
        </w:rPr>
      </w:pPr>
      <w:r>
        <w:rPr>
          <w:rFonts w:ascii="Times New Roman" w:hAnsi="Times New Roman" w:cs="Times New Roman"/>
          <w:color w:val="0000FF"/>
          <w:sz w:val="20"/>
          <w:szCs w:val="20"/>
        </w:rPr>
        <w:t>p. 54</w:t>
      </w:r>
    </w:p>
    <w:p w:rsidR="000F68D9" w:rsidRDefault="000F68D9" w:rsidP="000F68D9">
      <w:pPr>
        <w:autoSpaceDE w:val="0"/>
        <w:autoSpaceDN w:val="0"/>
        <w:adjustRightInd w:val="0"/>
        <w:spacing w:after="0" w:line="240" w:lineRule="auto"/>
        <w:rPr>
          <w:rFonts w:ascii="Times New Roman" w:hAnsi="Times New Roman" w:cs="Times New Roman"/>
          <w:color w:val="0000FF"/>
          <w:sz w:val="20"/>
          <w:szCs w:val="20"/>
        </w:rPr>
      </w:pPr>
      <w:r>
        <w:rPr>
          <w:rFonts w:ascii="Times New Roman" w:hAnsi="Times New Roman" w:cs="Times New Roman"/>
          <w:sz w:val="24"/>
          <w:szCs w:val="24"/>
        </w:rPr>
        <w:t>Therefore, we propose that only SNOMED CT</w:t>
      </w:r>
      <w:r>
        <w:rPr>
          <w:rFonts w:ascii="Times New Roman" w:hAnsi="Times New Roman" w:cs="Times New Roman"/>
          <w:sz w:val="16"/>
          <w:szCs w:val="16"/>
        </w:rPr>
        <w:t xml:space="preserve">® </w:t>
      </w:r>
      <w:r>
        <w:rPr>
          <w:rFonts w:ascii="Times New Roman" w:hAnsi="Times New Roman" w:cs="Times New Roman"/>
          <w:sz w:val="24"/>
          <w:szCs w:val="24"/>
        </w:rPr>
        <w:t>is an appropriate standard for the recording of patient problems in a problem list. This does not, however, preclude the use of ICD-10-CM for the capture and/or transmission of encounter billing diagnoses. We propose to adopt this revised certification criterion for the 2014 Edition EHR certification criteria at § 170.314(a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5) and the International Release January 2012 version of SNOMED CT</w:t>
      </w:r>
      <w:r>
        <w:rPr>
          <w:rFonts w:ascii="Times New Roman" w:hAnsi="Times New Roman" w:cs="Times New Roman"/>
          <w:sz w:val="16"/>
          <w:szCs w:val="16"/>
        </w:rPr>
        <w:t xml:space="preserve">® </w:t>
      </w:r>
      <w:r>
        <w:rPr>
          <w:rFonts w:ascii="Times New Roman" w:hAnsi="Times New Roman" w:cs="Times New Roman"/>
          <w:sz w:val="24"/>
          <w:szCs w:val="24"/>
        </w:rPr>
        <w:t>at § 170.207(a)(3).</w:t>
      </w:r>
    </w:p>
    <w:p w:rsidR="000F68D9" w:rsidRDefault="000F68D9" w:rsidP="00CE7C6D">
      <w:pPr>
        <w:rPr>
          <w:rFonts w:ascii="Times New Roman" w:hAnsi="Times New Roman" w:cs="Times New Roman"/>
          <w:color w:val="0000FF"/>
          <w:sz w:val="20"/>
          <w:szCs w:val="20"/>
        </w:rPr>
      </w:pPr>
    </w:p>
    <w:p w:rsidR="000F68D9" w:rsidRDefault="00DD7821" w:rsidP="00CE7C6D">
      <w:pPr>
        <w:rPr>
          <w:rFonts w:ascii="Times New Roman" w:hAnsi="Times New Roman" w:cs="Times New Roman"/>
          <w:color w:val="0000FF"/>
          <w:sz w:val="20"/>
          <w:szCs w:val="20"/>
        </w:rPr>
      </w:pPr>
      <w:r>
        <w:rPr>
          <w:rFonts w:ascii="Times New Roman" w:hAnsi="Times New Roman" w:cs="Times New Roman"/>
          <w:color w:val="0000FF"/>
          <w:sz w:val="20"/>
          <w:szCs w:val="20"/>
        </w:rPr>
        <w:t>S&amp;I LCC workgroup has discussed use of LOINC and SNOMED, ICD-9/10</w:t>
      </w:r>
    </w:p>
    <w:p w:rsidR="00BE2325" w:rsidRDefault="00BE2325" w:rsidP="00CE7C6D">
      <w:pPr>
        <w:rPr>
          <w:rFonts w:ascii="Times New Roman" w:hAnsi="Times New Roman" w:cs="Times New Roman"/>
          <w:color w:val="0070C0"/>
          <w:sz w:val="20"/>
          <w:szCs w:val="20"/>
        </w:rPr>
      </w:pPr>
      <w:proofErr w:type="gramStart"/>
      <w:r w:rsidRPr="00BE2325">
        <w:rPr>
          <w:rFonts w:ascii="Times New Roman" w:hAnsi="Times New Roman" w:cs="Times New Roman"/>
          <w:color w:val="0070C0"/>
          <w:sz w:val="20"/>
          <w:szCs w:val="20"/>
        </w:rPr>
        <w:t>Problems with using SNOMED</w:t>
      </w:r>
      <w:r>
        <w:rPr>
          <w:rFonts w:ascii="Times New Roman" w:hAnsi="Times New Roman" w:cs="Times New Roman"/>
          <w:color w:val="0070C0"/>
          <w:sz w:val="20"/>
          <w:szCs w:val="20"/>
        </w:rPr>
        <w:t xml:space="preserve"> in a problem list</w:t>
      </w:r>
      <w:r w:rsidRPr="00BE2325">
        <w:rPr>
          <w:rFonts w:ascii="Times New Roman" w:hAnsi="Times New Roman" w:cs="Times New Roman"/>
          <w:color w:val="0070C0"/>
          <w:sz w:val="20"/>
          <w:szCs w:val="20"/>
        </w:rPr>
        <w:t>-</w:t>
      </w:r>
      <w:r>
        <w:rPr>
          <w:rFonts w:ascii="Times New Roman" w:hAnsi="Times New Roman" w:cs="Times New Roman"/>
          <w:color w:val="0070C0"/>
          <w:sz w:val="20"/>
          <w:szCs w:val="20"/>
        </w:rPr>
        <w:t xml:space="preserve"> submitting a claim.</w:t>
      </w:r>
      <w:proofErr w:type="gramEnd"/>
      <w:r>
        <w:rPr>
          <w:rFonts w:ascii="Times New Roman" w:hAnsi="Times New Roman" w:cs="Times New Roman"/>
          <w:color w:val="0070C0"/>
          <w:sz w:val="20"/>
          <w:szCs w:val="20"/>
        </w:rPr>
        <w:t xml:space="preserve"> Claims want an ICD code. </w:t>
      </w:r>
      <w:proofErr w:type="gramStart"/>
      <w:r>
        <w:rPr>
          <w:rFonts w:ascii="Times New Roman" w:hAnsi="Times New Roman" w:cs="Times New Roman"/>
          <w:color w:val="0070C0"/>
          <w:sz w:val="20"/>
          <w:szCs w:val="20"/>
        </w:rPr>
        <w:t>Mapping from SNOMED to ICD for billing.</w:t>
      </w:r>
      <w:proofErr w:type="gramEnd"/>
      <w:r>
        <w:rPr>
          <w:rFonts w:ascii="Times New Roman" w:hAnsi="Times New Roman" w:cs="Times New Roman"/>
          <w:color w:val="0070C0"/>
          <w:sz w:val="20"/>
          <w:szCs w:val="20"/>
        </w:rPr>
        <w:t xml:space="preserve"> </w:t>
      </w:r>
    </w:p>
    <w:p w:rsidR="00F13BC7" w:rsidRDefault="00F13BC7" w:rsidP="00CE7C6D">
      <w:pPr>
        <w:rPr>
          <w:rFonts w:ascii="Times New Roman" w:hAnsi="Times New Roman" w:cs="Times New Roman"/>
          <w:color w:val="0070C0"/>
          <w:sz w:val="20"/>
          <w:szCs w:val="20"/>
        </w:rPr>
      </w:pPr>
      <w:proofErr w:type="gramStart"/>
      <w:r>
        <w:rPr>
          <w:rFonts w:ascii="Times New Roman" w:hAnsi="Times New Roman" w:cs="Times New Roman"/>
          <w:color w:val="0070C0"/>
          <w:sz w:val="20"/>
          <w:szCs w:val="20"/>
        </w:rPr>
        <w:t>Beneficial for LTPAC to go with the rest of the industry if they are moving with SNOMED-CT.</w:t>
      </w:r>
      <w:proofErr w:type="gramEnd"/>
      <w:r>
        <w:rPr>
          <w:rFonts w:ascii="Times New Roman" w:hAnsi="Times New Roman" w:cs="Times New Roman"/>
          <w:color w:val="0070C0"/>
          <w:sz w:val="20"/>
          <w:szCs w:val="20"/>
        </w:rPr>
        <w:t xml:space="preserve">  SNOMED is part of the NLM, it is free. </w:t>
      </w:r>
      <w:proofErr w:type="gramStart"/>
      <w:r>
        <w:rPr>
          <w:rFonts w:ascii="Times New Roman" w:hAnsi="Times New Roman" w:cs="Times New Roman"/>
          <w:color w:val="0070C0"/>
          <w:sz w:val="20"/>
          <w:szCs w:val="20"/>
        </w:rPr>
        <w:t>Toolkits available in the industry.</w:t>
      </w:r>
      <w:proofErr w:type="gramEnd"/>
    </w:p>
    <w:p w:rsidR="00F13BC7" w:rsidRDefault="00F13BC7" w:rsidP="00CE7C6D">
      <w:pPr>
        <w:rPr>
          <w:rFonts w:ascii="Times New Roman" w:hAnsi="Times New Roman" w:cs="Times New Roman"/>
          <w:color w:val="0070C0"/>
          <w:sz w:val="20"/>
          <w:szCs w:val="20"/>
        </w:rPr>
      </w:pPr>
      <w:r>
        <w:rPr>
          <w:rFonts w:ascii="Times New Roman" w:hAnsi="Times New Roman" w:cs="Times New Roman"/>
          <w:color w:val="0070C0"/>
          <w:sz w:val="20"/>
          <w:szCs w:val="20"/>
        </w:rPr>
        <w:t xml:space="preserve">Nomenclature is more important factor especially with care coordination, ACOs, etc. </w:t>
      </w:r>
    </w:p>
    <w:p w:rsidR="00CE7C6D" w:rsidRPr="007147B6" w:rsidRDefault="00CE7C6D" w:rsidP="00CE7C6D">
      <w:pPr>
        <w:rPr>
          <w:rFonts w:ascii="Times New Roman" w:hAnsi="Times New Roman" w:cs="Times New Roman"/>
          <w:sz w:val="20"/>
          <w:szCs w:val="20"/>
        </w:rPr>
      </w:pPr>
      <w:r w:rsidRPr="007147B6">
        <w:rPr>
          <w:rFonts w:ascii="Times New Roman" w:hAnsi="Times New Roman" w:cs="Times New Roman"/>
          <w:sz w:val="20"/>
          <w:szCs w:val="20"/>
        </w:rPr>
        <w:t xml:space="preserve">PP. </w:t>
      </w:r>
      <w:r w:rsidR="007147B6" w:rsidRPr="007147B6">
        <w:rPr>
          <w:rFonts w:ascii="Times New Roman" w:hAnsi="Times New Roman" w:cs="Times New Roman"/>
          <w:sz w:val="20"/>
          <w:szCs w:val="20"/>
        </w:rPr>
        <w:t xml:space="preserve">87- </w:t>
      </w:r>
      <w:r w:rsidRPr="007147B6">
        <w:rPr>
          <w:rFonts w:ascii="Times New Roman" w:hAnsi="Times New Roman" w:cs="Times New Roman"/>
          <w:sz w:val="20"/>
          <w:szCs w:val="20"/>
        </w:rPr>
        <w:t>8</w:t>
      </w:r>
      <w:r w:rsidR="007147B6" w:rsidRPr="007147B6">
        <w:rPr>
          <w:rFonts w:ascii="Times New Roman" w:hAnsi="Times New Roman" w:cs="Times New Roman"/>
          <w:sz w:val="20"/>
          <w:szCs w:val="20"/>
        </w:rPr>
        <w:t>8</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HITSC recommended that we adopt a revised certification criterion for the</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ambulatory</w:t>
      </w:r>
      <w:proofErr w:type="gramEnd"/>
      <w:r>
        <w:rPr>
          <w:rFonts w:ascii="Times New Roman" w:hAnsi="Times New Roman" w:cs="Times New Roman"/>
          <w:sz w:val="24"/>
          <w:szCs w:val="24"/>
        </w:rPr>
        <w:t xml:space="preserve"> setting that required the use of </w:t>
      </w:r>
      <w:proofErr w:type="spellStart"/>
      <w:r>
        <w:rPr>
          <w:rFonts w:ascii="Times New Roman" w:hAnsi="Times New Roman" w:cs="Times New Roman"/>
          <w:sz w:val="24"/>
          <w:szCs w:val="24"/>
        </w:rPr>
        <w:t>RxNorm</w:t>
      </w:r>
      <w:proofErr w:type="spellEnd"/>
      <w:r>
        <w:rPr>
          <w:rFonts w:ascii="Times New Roman" w:hAnsi="Times New Roman" w:cs="Times New Roman"/>
          <w:sz w:val="24"/>
          <w:szCs w:val="24"/>
        </w:rPr>
        <w:t xml:space="preserve"> as the vocabulary standard. We agree that</w:t>
      </w:r>
    </w:p>
    <w:p w:rsidR="00CE7C6D" w:rsidRDefault="00CE7C6D" w:rsidP="00CE7C6D">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RxNorm</w:t>
      </w:r>
      <w:proofErr w:type="spellEnd"/>
      <w:r>
        <w:rPr>
          <w:rFonts w:ascii="Times New Roman" w:hAnsi="Times New Roman" w:cs="Times New Roman"/>
          <w:sz w:val="24"/>
          <w:szCs w:val="24"/>
        </w:rPr>
        <w:t xml:space="preserve"> should be adopted as the vocabulary standard instead of the current adopted standard</w:t>
      </w:r>
    </w:p>
    <w:p w:rsidR="000F68D9" w:rsidRDefault="00CE7C6D" w:rsidP="007147B6">
      <w:pPr>
        <w:rPr>
          <w:rFonts w:ascii="Times New Roman" w:hAnsi="Times New Roman" w:cs="Times New Roman"/>
          <w:sz w:val="24"/>
          <w:szCs w:val="24"/>
        </w:rPr>
      </w:pP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specifies any source vocabulary that is included in </w:t>
      </w:r>
      <w:proofErr w:type="spellStart"/>
      <w:r>
        <w:rPr>
          <w:rFonts w:ascii="Times New Roman" w:hAnsi="Times New Roman" w:cs="Times New Roman"/>
          <w:sz w:val="24"/>
          <w:szCs w:val="24"/>
        </w:rPr>
        <w:t>RxNorm</w:t>
      </w:r>
      <w:proofErr w:type="spellEnd"/>
      <w:r>
        <w:rPr>
          <w:rFonts w:ascii="Times New Roman" w:hAnsi="Times New Roman" w:cs="Times New Roman"/>
          <w:sz w:val="24"/>
          <w:szCs w:val="24"/>
        </w:rPr>
        <w:t xml:space="preserve">. </w:t>
      </w:r>
      <w:r w:rsidR="007147B6">
        <w:rPr>
          <w:rFonts w:ascii="Times New Roman" w:hAnsi="Times New Roman" w:cs="Times New Roman"/>
          <w:sz w:val="24"/>
          <w:szCs w:val="24"/>
        </w:rPr>
        <w:t xml:space="preserve">Additionally, with respect to content exchange standards, </w:t>
      </w:r>
      <w:r w:rsidR="000F68D9" w:rsidRPr="007147B6">
        <w:rPr>
          <w:rFonts w:ascii="Times New Roman" w:hAnsi="Times New Roman" w:cs="Times New Roman"/>
          <w:color w:val="FF0000"/>
          <w:sz w:val="24"/>
          <w:szCs w:val="24"/>
        </w:rPr>
        <w:t>we are proposing to no longer include the use of NCPDP SCRIPT version 8.1 as a way to meet the 2014 Edition EHR certification criterion because we understand that CMS is planning to propose retiring this standard</w:t>
      </w:r>
      <w:r w:rsidR="000F68D9">
        <w:rPr>
          <w:rFonts w:ascii="Times New Roman" w:hAnsi="Times New Roman" w:cs="Times New Roman"/>
          <w:sz w:val="24"/>
          <w:szCs w:val="24"/>
        </w:rPr>
        <w:t xml:space="preserve"> (adopted as a Medicare Part D </w:t>
      </w:r>
      <w:proofErr w:type="spellStart"/>
      <w:proofErr w:type="gramStart"/>
      <w:r w:rsidR="000F68D9">
        <w:rPr>
          <w:rFonts w:ascii="Times New Roman" w:hAnsi="Times New Roman" w:cs="Times New Roman"/>
          <w:sz w:val="24"/>
          <w:szCs w:val="24"/>
        </w:rPr>
        <w:t>eprescribing</w:t>
      </w:r>
      <w:proofErr w:type="spellEnd"/>
      <w:r w:rsidR="000F68D9">
        <w:rPr>
          <w:rFonts w:ascii="Times New Roman" w:hAnsi="Times New Roman" w:cs="Times New Roman"/>
          <w:sz w:val="24"/>
          <w:szCs w:val="24"/>
        </w:rPr>
        <w:t xml:space="preserve">  standard</w:t>
      </w:r>
      <w:proofErr w:type="gramEnd"/>
      <w:r w:rsidR="000F68D9">
        <w:rPr>
          <w:rFonts w:ascii="Times New Roman" w:hAnsi="Times New Roman" w:cs="Times New Roman"/>
          <w:sz w:val="24"/>
          <w:szCs w:val="24"/>
        </w:rPr>
        <w:t xml:space="preserve">) in a proposed rule that is scheduled to be issued soon after this proposed rule is published. If we should receive information indicating a change in CMS’ plans prior to the issuance of our final rule, we may, based also on public comment, reinstate this standard in a final revised certification criterion. We believe that it is appropriate for this certification criterion to be adopted for both the ambulatory and inpatient settings (as discussed under the proposed </w:t>
      </w:r>
      <w:r w:rsidR="000F68D9">
        <w:rPr>
          <w:rFonts w:ascii="Times New Roman" w:hAnsi="Times New Roman" w:cs="Times New Roman"/>
          <w:sz w:val="24"/>
          <w:szCs w:val="24"/>
        </w:rPr>
        <w:lastRenderedPageBreak/>
        <w:t>new certification criteria section) as it supports our desired policy and interoperability outcome for content exchange standards to be used when information is exchanged between different legal entities. We propose to adopt this revised certification criterion at § 170.314(b</w:t>
      </w:r>
      <w:proofErr w:type="gramStart"/>
      <w:r w:rsidR="000F68D9">
        <w:rPr>
          <w:rFonts w:ascii="Times New Roman" w:hAnsi="Times New Roman" w:cs="Times New Roman"/>
          <w:sz w:val="24"/>
          <w:szCs w:val="24"/>
        </w:rPr>
        <w:t>)(</w:t>
      </w:r>
      <w:proofErr w:type="gramEnd"/>
      <w:r w:rsidR="000F68D9">
        <w:rPr>
          <w:rFonts w:ascii="Times New Roman" w:hAnsi="Times New Roman" w:cs="Times New Roman"/>
          <w:sz w:val="24"/>
          <w:szCs w:val="24"/>
        </w:rPr>
        <w:t>3)</w:t>
      </w:r>
      <w:r w:rsidR="007147B6">
        <w:rPr>
          <w:rFonts w:ascii="Times New Roman" w:hAnsi="Times New Roman" w:cs="Times New Roman"/>
          <w:sz w:val="24"/>
          <w:szCs w:val="24"/>
        </w:rPr>
        <w:t xml:space="preserve"> </w:t>
      </w:r>
      <w:r w:rsidR="000F68D9">
        <w:rPr>
          <w:rFonts w:ascii="Times New Roman" w:hAnsi="Times New Roman" w:cs="Times New Roman"/>
          <w:sz w:val="24"/>
          <w:szCs w:val="24"/>
        </w:rPr>
        <w:t xml:space="preserve">and the February 6, 2012 Release of the </w:t>
      </w:r>
      <w:proofErr w:type="spellStart"/>
      <w:r w:rsidR="000F68D9">
        <w:rPr>
          <w:rFonts w:ascii="Times New Roman" w:hAnsi="Times New Roman" w:cs="Times New Roman"/>
          <w:sz w:val="24"/>
          <w:szCs w:val="24"/>
        </w:rPr>
        <w:t>RxNorm</w:t>
      </w:r>
      <w:proofErr w:type="spellEnd"/>
      <w:r w:rsidR="000F68D9">
        <w:rPr>
          <w:rFonts w:ascii="Times New Roman" w:hAnsi="Times New Roman" w:cs="Times New Roman"/>
          <w:sz w:val="24"/>
          <w:szCs w:val="24"/>
        </w:rPr>
        <w:t xml:space="preserve"> standard at § 170.207(h).</w:t>
      </w:r>
    </w:p>
    <w:p w:rsidR="000F68D9" w:rsidRDefault="00DD7821" w:rsidP="000F68D9">
      <w:pPr>
        <w:autoSpaceDE w:val="0"/>
        <w:autoSpaceDN w:val="0"/>
        <w:adjustRightInd w:val="0"/>
        <w:spacing w:after="0" w:line="240" w:lineRule="auto"/>
        <w:rPr>
          <w:ins w:id="30" w:author="AHIMA" w:date="2012-03-27T13:17:00Z"/>
          <w:rFonts w:ascii="Times New Roman" w:hAnsi="Times New Roman" w:cs="Times New Roman"/>
          <w:sz w:val="24"/>
          <w:szCs w:val="24"/>
        </w:rPr>
      </w:pPr>
      <w:ins w:id="31" w:author="AHIMA" w:date="2012-03-27T13:17:00Z">
        <w:r>
          <w:rPr>
            <w:rFonts w:ascii="Times New Roman" w:hAnsi="Times New Roman" w:cs="Times New Roman"/>
            <w:sz w:val="24"/>
            <w:szCs w:val="24"/>
          </w:rPr>
          <w:t xml:space="preserve">Support NCPDP 10.x to support </w:t>
        </w:r>
        <w:proofErr w:type="spellStart"/>
        <w:r>
          <w:rPr>
            <w:rFonts w:ascii="Times New Roman" w:hAnsi="Times New Roman" w:cs="Times New Roman"/>
            <w:sz w:val="24"/>
            <w:szCs w:val="24"/>
          </w:rPr>
          <w:t>eRx</w:t>
        </w:r>
        <w:proofErr w:type="spellEnd"/>
        <w:r>
          <w:rPr>
            <w:rFonts w:ascii="Times New Roman" w:hAnsi="Times New Roman" w:cs="Times New Roman"/>
            <w:sz w:val="24"/>
            <w:szCs w:val="24"/>
          </w:rPr>
          <w:t xml:space="preserve"> in LTC. </w:t>
        </w:r>
      </w:ins>
    </w:p>
    <w:p w:rsidR="00DD7821" w:rsidRDefault="00DD7821" w:rsidP="000F68D9">
      <w:pPr>
        <w:autoSpaceDE w:val="0"/>
        <w:autoSpaceDN w:val="0"/>
        <w:adjustRightInd w:val="0"/>
        <w:spacing w:after="0" w:line="240" w:lineRule="auto"/>
        <w:rPr>
          <w:rFonts w:ascii="Times New Roman" w:hAnsi="Times New Roman" w:cs="Times New Roman"/>
          <w:sz w:val="24"/>
          <w:szCs w:val="24"/>
        </w:rPr>
      </w:pPr>
    </w:p>
    <w:p w:rsidR="00F13BC7" w:rsidRDefault="00F13BC7" w:rsidP="000F68D9">
      <w:pPr>
        <w:autoSpaceDE w:val="0"/>
        <w:autoSpaceDN w:val="0"/>
        <w:adjustRightInd w:val="0"/>
        <w:spacing w:after="0" w:line="240" w:lineRule="auto"/>
        <w:rPr>
          <w:rFonts w:ascii="Times New Roman" w:hAnsi="Times New Roman" w:cs="Times New Roman"/>
          <w:sz w:val="24"/>
          <w:szCs w:val="24"/>
        </w:rPr>
      </w:pPr>
    </w:p>
    <w:p w:rsidR="007147B6" w:rsidRDefault="007147B6" w:rsidP="000F68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 133</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As we continue to adopt new and revised certification criteria to support MU, we believe</w:t>
      </w:r>
    </w:p>
    <w:p w:rsidR="007147B6" w:rsidRPr="007147B6" w:rsidRDefault="007147B6" w:rsidP="007147B6">
      <w:pPr>
        <w:autoSpaceDE w:val="0"/>
        <w:autoSpaceDN w:val="0"/>
        <w:adjustRightInd w:val="0"/>
        <w:spacing w:after="0" w:line="240" w:lineRule="auto"/>
        <w:rPr>
          <w:rFonts w:ascii="Times New Roman" w:hAnsi="Times New Roman" w:cs="Times New Roman"/>
          <w:color w:val="FF0000"/>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it is prudent to </w:t>
      </w:r>
      <w:r w:rsidRPr="007147B6">
        <w:rPr>
          <w:rFonts w:ascii="Times New Roman" w:hAnsi="Times New Roman" w:cs="Times New Roman"/>
          <w:color w:val="FF0000"/>
          <w:sz w:val="24"/>
          <w:szCs w:val="24"/>
        </w:rPr>
        <w:t>seek public comment on whether we should focus our efforts on the</w:t>
      </w:r>
    </w:p>
    <w:p w:rsidR="007147B6" w:rsidRPr="007147B6" w:rsidRDefault="007147B6" w:rsidP="007147B6">
      <w:pPr>
        <w:autoSpaceDE w:val="0"/>
        <w:autoSpaceDN w:val="0"/>
        <w:adjustRightInd w:val="0"/>
        <w:spacing w:after="0" w:line="240" w:lineRule="auto"/>
        <w:rPr>
          <w:rFonts w:ascii="Times New Roman" w:hAnsi="Times New Roman" w:cs="Times New Roman"/>
          <w:color w:val="FF0000"/>
          <w:sz w:val="24"/>
          <w:szCs w:val="24"/>
        </w:rPr>
      </w:pPr>
      <w:proofErr w:type="gramStart"/>
      <w:r w:rsidRPr="007147B6">
        <w:rPr>
          <w:rFonts w:ascii="Times New Roman" w:hAnsi="Times New Roman" w:cs="Times New Roman"/>
          <w:color w:val="FF0000"/>
          <w:sz w:val="24"/>
          <w:szCs w:val="24"/>
        </w:rPr>
        <w:t>certification</w:t>
      </w:r>
      <w:proofErr w:type="gramEnd"/>
      <w:r w:rsidRPr="007147B6">
        <w:rPr>
          <w:rFonts w:ascii="Times New Roman" w:hAnsi="Times New Roman" w:cs="Times New Roman"/>
          <w:color w:val="FF0000"/>
          <w:sz w:val="24"/>
          <w:szCs w:val="24"/>
        </w:rPr>
        <w:t xml:space="preserve"> of the HIT used by health care providers that are ineligible to receive incentives</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the EHR Incentive Programs. In particular, we are interested in </w:t>
      </w:r>
      <w:proofErr w:type="spellStart"/>
      <w:r>
        <w:rPr>
          <w:rFonts w:ascii="Times New Roman" w:hAnsi="Times New Roman" w:cs="Times New Roman"/>
          <w:sz w:val="24"/>
          <w:szCs w:val="24"/>
        </w:rPr>
        <w:t>commenters</w:t>
      </w:r>
      <w:proofErr w:type="spellEnd"/>
      <w:r>
        <w:rPr>
          <w:rFonts w:ascii="Times New Roman" w:hAnsi="Times New Roman" w:cs="Times New Roman"/>
          <w:sz w:val="24"/>
          <w:szCs w:val="24"/>
        </w:rPr>
        <w:t>’ thoughts on</w:t>
      </w:r>
    </w:p>
    <w:p w:rsidR="007147B6" w:rsidRPr="007147B6" w:rsidRDefault="007147B6" w:rsidP="007147B6">
      <w:pPr>
        <w:autoSpaceDE w:val="0"/>
        <w:autoSpaceDN w:val="0"/>
        <w:adjustRightInd w:val="0"/>
        <w:spacing w:after="0" w:line="240" w:lineRule="auto"/>
        <w:rPr>
          <w:rFonts w:ascii="Times New Roman" w:hAnsi="Times New Roman" w:cs="Times New Roman"/>
          <w:color w:val="FF0000"/>
          <w:sz w:val="24"/>
          <w:szCs w:val="24"/>
        </w:rPr>
      </w:pPr>
      <w:proofErr w:type="gramStart"/>
      <w:r>
        <w:rPr>
          <w:rFonts w:ascii="Times New Roman" w:hAnsi="Times New Roman" w:cs="Times New Roman"/>
          <w:sz w:val="24"/>
          <w:szCs w:val="24"/>
        </w:rPr>
        <w:t>whether</w:t>
      </w:r>
      <w:proofErr w:type="gramEnd"/>
      <w:r>
        <w:rPr>
          <w:rFonts w:ascii="Times New Roman" w:hAnsi="Times New Roman" w:cs="Times New Roman"/>
          <w:sz w:val="24"/>
          <w:szCs w:val="24"/>
        </w:rPr>
        <w:t xml:space="preserve"> we should consider adopting certification criteria for other health care settings</w:t>
      </w:r>
      <w:r w:rsidRPr="007147B6">
        <w:rPr>
          <w:rFonts w:ascii="Times New Roman" w:hAnsi="Times New Roman" w:cs="Times New Roman"/>
          <w:color w:val="FF0000"/>
          <w:sz w:val="24"/>
          <w:szCs w:val="24"/>
        </w:rPr>
        <w:t>, such as</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sidRPr="00BB0A55">
        <w:rPr>
          <w:rFonts w:ascii="Times New Roman" w:hAnsi="Times New Roman" w:cs="Times New Roman"/>
          <w:color w:val="FF0000"/>
          <w:sz w:val="24"/>
          <w:szCs w:val="24"/>
          <w:highlight w:val="yellow"/>
        </w:rPr>
        <w:t>the</w:t>
      </w:r>
      <w:proofErr w:type="gramEnd"/>
      <w:r w:rsidRPr="00BB0A55">
        <w:rPr>
          <w:rFonts w:ascii="Times New Roman" w:hAnsi="Times New Roman" w:cs="Times New Roman"/>
          <w:color w:val="FF0000"/>
          <w:sz w:val="24"/>
          <w:szCs w:val="24"/>
          <w:highlight w:val="yellow"/>
        </w:rPr>
        <w:t xml:space="preserve"> long-term care, post-acute care, and mental and behavioral health settings.</w:t>
      </w:r>
      <w:r>
        <w:rPr>
          <w:rFonts w:ascii="Times New Roman" w:hAnsi="Times New Roman" w:cs="Times New Roman"/>
          <w:sz w:val="24"/>
          <w:szCs w:val="24"/>
        </w:rPr>
        <w:t xml:space="preserve"> For those</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commenters</w:t>
      </w:r>
      <w:proofErr w:type="spellEnd"/>
      <w:proofErr w:type="gramEnd"/>
      <w:r>
        <w:rPr>
          <w:rFonts w:ascii="Times New Roman" w:hAnsi="Times New Roman" w:cs="Times New Roman"/>
          <w:sz w:val="24"/>
          <w:szCs w:val="24"/>
        </w:rPr>
        <w:t xml:space="preserve"> that believe we should consider certification criteria for other health care settings,</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respectfully request that their comments specify the certification criteria that would be</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appropriate</w:t>
      </w:r>
      <w:proofErr w:type="gramEnd"/>
      <w:r>
        <w:rPr>
          <w:rFonts w:ascii="Times New Roman" w:hAnsi="Times New Roman" w:cs="Times New Roman"/>
          <w:sz w:val="24"/>
          <w:szCs w:val="24"/>
        </w:rPr>
        <w:t xml:space="preserve"> as well as the benefits they believe a regulatory approach would provide. Last, we</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ask</w:t>
      </w:r>
      <w:proofErr w:type="gramEnd"/>
      <w:r>
        <w:rPr>
          <w:rFonts w:ascii="Times New Roman" w:hAnsi="Times New Roman" w:cs="Times New Roman"/>
          <w:sz w:val="24"/>
          <w:szCs w:val="24"/>
        </w:rPr>
        <w:t xml:space="preserve"> that the public consider whether the private sector could alternatively address any perceived</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need</w:t>
      </w:r>
      <w:proofErr w:type="gramEnd"/>
      <w:r>
        <w:rPr>
          <w:rFonts w:ascii="Times New Roman" w:hAnsi="Times New Roman" w:cs="Times New Roman"/>
          <w:sz w:val="24"/>
          <w:szCs w:val="24"/>
        </w:rPr>
        <w:t xml:space="preserve"> or demand for such certification. For example, we are aware that the Certification</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Commission for Health Information Technology (CCHIT) has certification programs for long</w:t>
      </w:r>
      <w:ins w:id="32" w:author="AHIMA" w:date="2012-03-27T13:19:00Z">
        <w:r w:rsidR="00BB0A55">
          <w:rPr>
            <w:rFonts w:ascii="Times New Roman" w:hAnsi="Times New Roman" w:cs="Times New Roman"/>
            <w:sz w:val="24"/>
            <w:szCs w:val="24"/>
          </w:rPr>
          <w:t xml:space="preserve"> </w:t>
        </w:r>
      </w:ins>
      <w:r>
        <w:rPr>
          <w:rFonts w:ascii="Times New Roman" w:hAnsi="Times New Roman" w:cs="Times New Roman"/>
          <w:sz w:val="24"/>
          <w:szCs w:val="24"/>
        </w:rPr>
        <w:t>term and post-acute care as well as behavioral health EHR technology.</w:t>
      </w:r>
      <w:r>
        <w:rPr>
          <w:rFonts w:ascii="Times New Roman" w:hAnsi="Times New Roman" w:cs="Times New Roman"/>
          <w:sz w:val="16"/>
          <w:szCs w:val="16"/>
        </w:rPr>
        <w:t>44</w:t>
      </w:r>
    </w:p>
    <w:p w:rsidR="007147B6" w:rsidRDefault="007147B6" w:rsidP="000F68D9">
      <w:pPr>
        <w:autoSpaceDE w:val="0"/>
        <w:autoSpaceDN w:val="0"/>
        <w:adjustRightInd w:val="0"/>
        <w:spacing w:after="0" w:line="240" w:lineRule="auto"/>
        <w:rPr>
          <w:rFonts w:ascii="Times New Roman" w:hAnsi="Times New Roman" w:cs="Times New Roman"/>
          <w:sz w:val="24"/>
          <w:szCs w:val="24"/>
        </w:rPr>
      </w:pPr>
    </w:p>
    <w:p w:rsidR="007147B6" w:rsidRDefault="00BB0A55" w:rsidP="000F68D9">
      <w:pPr>
        <w:autoSpaceDE w:val="0"/>
        <w:autoSpaceDN w:val="0"/>
        <w:adjustRightInd w:val="0"/>
        <w:spacing w:after="0" w:line="240" w:lineRule="auto"/>
        <w:rPr>
          <w:ins w:id="33" w:author="AHIMA" w:date="2012-03-27T13:18:00Z"/>
          <w:rFonts w:ascii="Times New Roman" w:hAnsi="Times New Roman" w:cs="Times New Roman"/>
          <w:sz w:val="24"/>
          <w:szCs w:val="24"/>
        </w:rPr>
      </w:pPr>
      <w:proofErr w:type="gramStart"/>
      <w:ins w:id="34" w:author="AHIMA" w:date="2012-03-27T13:18:00Z">
        <w:r>
          <w:rPr>
            <w:rFonts w:ascii="Times New Roman" w:hAnsi="Times New Roman" w:cs="Times New Roman"/>
            <w:sz w:val="24"/>
            <w:szCs w:val="24"/>
          </w:rPr>
          <w:t>Certification criteria for ineligibles.</w:t>
        </w:r>
        <w:proofErr w:type="gramEnd"/>
        <w:r>
          <w:rPr>
            <w:rFonts w:ascii="Times New Roman" w:hAnsi="Times New Roman" w:cs="Times New Roman"/>
            <w:sz w:val="24"/>
            <w:szCs w:val="24"/>
          </w:rPr>
          <w:t xml:space="preserve"> Is a private sector alternative a</w:t>
        </w:r>
      </w:ins>
      <w:ins w:id="35" w:author="AHIMA" w:date="2012-03-27T13:19:00Z">
        <w:r>
          <w:rPr>
            <w:rFonts w:ascii="Times New Roman" w:hAnsi="Times New Roman" w:cs="Times New Roman"/>
            <w:sz w:val="24"/>
            <w:szCs w:val="24"/>
          </w:rPr>
          <w:t xml:space="preserve"> suitable </w:t>
        </w:r>
      </w:ins>
      <w:ins w:id="36" w:author="AHIMA" w:date="2012-03-27T13:18:00Z">
        <w:r>
          <w:rPr>
            <w:rFonts w:ascii="Times New Roman" w:hAnsi="Times New Roman" w:cs="Times New Roman"/>
            <w:sz w:val="24"/>
            <w:szCs w:val="24"/>
          </w:rPr>
          <w:t>option</w:t>
        </w:r>
      </w:ins>
      <w:ins w:id="37" w:author="AHIMA" w:date="2012-03-27T13:19:00Z">
        <w:r>
          <w:rPr>
            <w:rFonts w:ascii="Times New Roman" w:hAnsi="Times New Roman" w:cs="Times New Roman"/>
            <w:sz w:val="24"/>
            <w:szCs w:val="24"/>
          </w:rPr>
          <w:t>?</w:t>
        </w:r>
      </w:ins>
    </w:p>
    <w:p w:rsidR="00BB0A55" w:rsidRDefault="00BB0A55" w:rsidP="000F68D9">
      <w:pPr>
        <w:autoSpaceDE w:val="0"/>
        <w:autoSpaceDN w:val="0"/>
        <w:adjustRightInd w:val="0"/>
        <w:spacing w:after="0" w:line="240" w:lineRule="auto"/>
        <w:rPr>
          <w:rFonts w:ascii="Times New Roman" w:hAnsi="Times New Roman" w:cs="Times New Roman"/>
          <w:sz w:val="24"/>
          <w:szCs w:val="24"/>
        </w:rPr>
      </w:pPr>
    </w:p>
    <w:p w:rsidR="00F13BC7" w:rsidRP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sidRPr="008C6CAD">
        <w:rPr>
          <w:rFonts w:ascii="Times New Roman" w:hAnsi="Times New Roman" w:cs="Times New Roman"/>
          <w:color w:val="0070C0"/>
          <w:sz w:val="24"/>
          <w:szCs w:val="24"/>
        </w:rPr>
        <w:t>ONC does not have authority to dictate cert for ineligibles?</w:t>
      </w:r>
    </w:p>
    <w:p w:rsidR="008C6CAD" w:rsidRP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sidRPr="008C6CAD">
        <w:rPr>
          <w:rFonts w:ascii="Times New Roman" w:hAnsi="Times New Roman" w:cs="Times New Roman"/>
          <w:color w:val="0070C0"/>
          <w:sz w:val="24"/>
          <w:szCs w:val="24"/>
        </w:rPr>
        <w:t xml:space="preserve">CCHIT would recommend that we self certify that is not as </w:t>
      </w:r>
      <w:proofErr w:type="gramStart"/>
      <w:r w:rsidRPr="008C6CAD">
        <w:rPr>
          <w:rFonts w:ascii="Times New Roman" w:hAnsi="Times New Roman" w:cs="Times New Roman"/>
          <w:color w:val="0070C0"/>
          <w:sz w:val="24"/>
          <w:szCs w:val="24"/>
        </w:rPr>
        <w:t>comprehensive,</w:t>
      </w:r>
      <w:proofErr w:type="gramEnd"/>
      <w:r w:rsidRPr="008C6CAD">
        <w:rPr>
          <w:rFonts w:ascii="Times New Roman" w:hAnsi="Times New Roman" w:cs="Times New Roman"/>
          <w:color w:val="0070C0"/>
          <w:sz w:val="24"/>
          <w:szCs w:val="24"/>
        </w:rPr>
        <w:t xml:space="preserve"> limited Cert that utilizes advice from ONC/CMS/government.</w:t>
      </w:r>
    </w:p>
    <w:p w:rsidR="001C3869" w:rsidRDefault="001C3869" w:rsidP="000F68D9">
      <w:pPr>
        <w:autoSpaceDE w:val="0"/>
        <w:autoSpaceDN w:val="0"/>
        <w:adjustRightInd w:val="0"/>
        <w:spacing w:after="0" w:line="240" w:lineRule="auto"/>
        <w:rPr>
          <w:rFonts w:ascii="Times New Roman" w:hAnsi="Times New Roman" w:cs="Times New Roman"/>
          <w:color w:val="0070C0"/>
          <w:sz w:val="24"/>
          <w:szCs w:val="24"/>
        </w:rPr>
      </w:pP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sidRPr="008C6CAD">
        <w:rPr>
          <w:rFonts w:ascii="Times New Roman" w:hAnsi="Times New Roman" w:cs="Times New Roman"/>
          <w:color w:val="0070C0"/>
          <w:sz w:val="24"/>
          <w:szCs w:val="24"/>
        </w:rPr>
        <w:t xml:space="preserve">Following the NIST cert criteria for MU? </w:t>
      </w:r>
      <w:r w:rsidR="001C3869">
        <w:rPr>
          <w:rFonts w:ascii="Times New Roman" w:hAnsi="Times New Roman" w:cs="Times New Roman"/>
          <w:color w:val="0070C0"/>
          <w:sz w:val="24"/>
          <w:szCs w:val="24"/>
        </w:rPr>
        <w:t>37 items</w:t>
      </w: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 xml:space="preserve">HIE, P&amp;S/confidentiality are essential and fundamental, should be core building blocks, should be facilitated if not legislated, </w:t>
      </w: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Benefits: clinical decision support, quality outcomes, standardized problem lists, nomenclature, etc. especially important with new care delivery models</w:t>
      </w: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Recommendation:  Make an easier certification for kernel/sub-set (smaller than base) EHR for non eligible providers. Separate from core cert criteria.</w:t>
      </w:r>
    </w:p>
    <w:p w:rsidR="008C6CAD" w:rsidRDefault="008C6CAD" w:rsidP="000F68D9">
      <w:pPr>
        <w:autoSpaceDE w:val="0"/>
        <w:autoSpaceDN w:val="0"/>
        <w:adjustRightInd w:val="0"/>
        <w:spacing w:after="0" w:line="240" w:lineRule="auto"/>
        <w:rPr>
          <w:rFonts w:ascii="Times New Roman" w:hAnsi="Times New Roman" w:cs="Times New Roman"/>
          <w:color w:val="0070C0"/>
          <w:sz w:val="24"/>
          <w:szCs w:val="24"/>
        </w:rPr>
      </w:pPr>
    </w:p>
    <w:p w:rsidR="008C6CAD" w:rsidRDefault="001C3869" w:rsidP="000F68D9">
      <w:p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Bare minimum requirements:</w:t>
      </w:r>
    </w:p>
    <w:p w:rsidR="008C6CAD" w:rsidRDefault="001C3869" w:rsidP="008C6CAD">
      <w:pPr>
        <w:pStyle w:val="ListParagraph"/>
        <w:numPr>
          <w:ilvl w:val="0"/>
          <w:numId w:val="4"/>
        </w:num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 xml:space="preserve">Standardized vocabulary, such as SNOMED, LOINC, </w:t>
      </w:r>
      <w:proofErr w:type="spellStart"/>
      <w:r>
        <w:rPr>
          <w:rFonts w:ascii="Times New Roman" w:hAnsi="Times New Roman" w:cs="Times New Roman"/>
          <w:color w:val="0070C0"/>
          <w:sz w:val="24"/>
          <w:szCs w:val="24"/>
        </w:rPr>
        <w:t>RxNORM</w:t>
      </w:r>
      <w:proofErr w:type="spellEnd"/>
    </w:p>
    <w:p w:rsidR="001C3869" w:rsidRDefault="001C3869" w:rsidP="008C6CAD">
      <w:pPr>
        <w:pStyle w:val="ListParagraph"/>
        <w:numPr>
          <w:ilvl w:val="0"/>
          <w:numId w:val="4"/>
        </w:num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 xml:space="preserve">Privacy and security - </w:t>
      </w:r>
    </w:p>
    <w:p w:rsidR="001C3869" w:rsidRDefault="001C3869" w:rsidP="008C6CAD">
      <w:pPr>
        <w:pStyle w:val="ListParagraph"/>
        <w:numPr>
          <w:ilvl w:val="0"/>
          <w:numId w:val="4"/>
        </w:num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Exchange of health information</w:t>
      </w:r>
    </w:p>
    <w:p w:rsidR="001C3869" w:rsidRDefault="001C3869" w:rsidP="008C6CAD">
      <w:pPr>
        <w:pStyle w:val="ListParagraph"/>
        <w:numPr>
          <w:ilvl w:val="0"/>
          <w:numId w:val="4"/>
        </w:num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Harmonized quality measures</w:t>
      </w:r>
    </w:p>
    <w:p w:rsidR="008C6CAD" w:rsidRPr="008C6CAD" w:rsidRDefault="008C6CAD" w:rsidP="008C6CAD">
      <w:pPr>
        <w:pStyle w:val="ListParagraph"/>
        <w:numPr>
          <w:ilvl w:val="0"/>
          <w:numId w:val="4"/>
        </w:numPr>
        <w:autoSpaceDE w:val="0"/>
        <w:autoSpaceDN w:val="0"/>
        <w:adjustRightInd w:val="0"/>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rPr>
        <w:t>discreet data</w:t>
      </w:r>
    </w:p>
    <w:p w:rsidR="00F13BC7" w:rsidRDefault="00F13BC7" w:rsidP="000F68D9">
      <w:pPr>
        <w:autoSpaceDE w:val="0"/>
        <w:autoSpaceDN w:val="0"/>
        <w:adjustRightInd w:val="0"/>
        <w:spacing w:after="0" w:line="240" w:lineRule="auto"/>
        <w:rPr>
          <w:rFonts w:ascii="Times New Roman" w:hAnsi="Times New Roman" w:cs="Times New Roman"/>
          <w:sz w:val="24"/>
          <w:szCs w:val="24"/>
        </w:rPr>
      </w:pPr>
    </w:p>
    <w:p w:rsidR="000F68D9" w:rsidRDefault="000F68D9" w:rsidP="000F68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PP. 135-136</w:t>
      </w:r>
    </w:p>
    <w:p w:rsidR="000F68D9" w:rsidRPr="000F68D9" w:rsidRDefault="000F68D9" w:rsidP="000F68D9">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We are interested in w</w:t>
      </w:r>
      <w:r w:rsidRPr="000F68D9">
        <w:rPr>
          <w:rFonts w:ascii="Times New Roman" w:hAnsi="Times New Roman" w:cs="Times New Roman"/>
          <w:color w:val="FF0000"/>
          <w:sz w:val="24"/>
          <w:szCs w:val="24"/>
        </w:rPr>
        <w:t xml:space="preserve">hether </w:t>
      </w:r>
      <w:proofErr w:type="spellStart"/>
      <w:r w:rsidRPr="000F68D9">
        <w:rPr>
          <w:rFonts w:ascii="Times New Roman" w:hAnsi="Times New Roman" w:cs="Times New Roman"/>
          <w:color w:val="FF0000"/>
          <w:sz w:val="24"/>
          <w:szCs w:val="24"/>
        </w:rPr>
        <w:t>commenters</w:t>
      </w:r>
      <w:proofErr w:type="spellEnd"/>
      <w:r w:rsidRPr="000F68D9">
        <w:rPr>
          <w:rFonts w:ascii="Times New Roman" w:hAnsi="Times New Roman" w:cs="Times New Roman"/>
          <w:color w:val="FF0000"/>
          <w:sz w:val="24"/>
          <w:szCs w:val="24"/>
        </w:rPr>
        <w:t xml:space="preserve"> believe that EHR technology certified to the</w:t>
      </w:r>
    </w:p>
    <w:p w:rsidR="000F68D9" w:rsidRPr="000F68D9" w:rsidRDefault="000F68D9" w:rsidP="000F68D9">
      <w:pPr>
        <w:autoSpaceDE w:val="0"/>
        <w:autoSpaceDN w:val="0"/>
        <w:adjustRightInd w:val="0"/>
        <w:spacing w:after="0" w:line="240" w:lineRule="auto"/>
        <w:rPr>
          <w:rFonts w:ascii="Times New Roman" w:hAnsi="Times New Roman" w:cs="Times New Roman"/>
          <w:color w:val="FF0000"/>
          <w:sz w:val="24"/>
          <w:szCs w:val="24"/>
        </w:rPr>
      </w:pPr>
      <w:r w:rsidRPr="000F68D9">
        <w:rPr>
          <w:rFonts w:ascii="Times New Roman" w:hAnsi="Times New Roman" w:cs="Times New Roman"/>
          <w:color w:val="FF0000"/>
          <w:sz w:val="24"/>
          <w:szCs w:val="24"/>
        </w:rPr>
        <w:t>2014 Edition EHR certification criteria should be capable of recording the functional, behavioral,</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sidRPr="000F68D9">
        <w:rPr>
          <w:rFonts w:ascii="Times New Roman" w:hAnsi="Times New Roman" w:cs="Times New Roman"/>
          <w:color w:val="FF0000"/>
          <w:sz w:val="24"/>
          <w:szCs w:val="24"/>
        </w:rPr>
        <w:t>cognitive</w:t>
      </w:r>
      <w:proofErr w:type="gramEnd"/>
      <w:r w:rsidRPr="000F68D9">
        <w:rPr>
          <w:rFonts w:ascii="Times New Roman" w:hAnsi="Times New Roman" w:cs="Times New Roman"/>
          <w:color w:val="FF0000"/>
          <w:sz w:val="24"/>
          <w:szCs w:val="24"/>
        </w:rPr>
        <w:t>, and/or disability status of patients (collectively referred to as “disability status”).</w:t>
      </w:r>
      <w:r>
        <w:rPr>
          <w:rFonts w:ascii="Times New Roman" w:hAnsi="Times New Roman" w:cs="Times New Roman"/>
          <w:sz w:val="24"/>
          <w:szCs w:val="24"/>
        </w:rPr>
        <w:t xml:space="preserve"> The</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recording</w:t>
      </w:r>
      <w:proofErr w:type="gramEnd"/>
      <w:r>
        <w:rPr>
          <w:rFonts w:ascii="Times New Roman" w:hAnsi="Times New Roman" w:cs="Times New Roman"/>
          <w:sz w:val="24"/>
          <w:szCs w:val="24"/>
        </w:rPr>
        <w:t xml:space="preserve"> of disability status could have many benefits. It could facilitate provider identification</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patients with disabilities and the subsequent provision of appropriate auxiliary aids and</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services</w:t>
      </w:r>
      <w:proofErr w:type="gramEnd"/>
      <w:r>
        <w:rPr>
          <w:rFonts w:ascii="Times New Roman" w:hAnsi="Times New Roman" w:cs="Times New Roman"/>
          <w:sz w:val="24"/>
          <w:szCs w:val="24"/>
        </w:rPr>
        <w:t xml:space="preserve"> for those patients by providers. It could also promote and facilitate the exchange of this</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type</w:t>
      </w:r>
      <w:proofErr w:type="gramEnd"/>
      <w:r>
        <w:rPr>
          <w:rFonts w:ascii="Times New Roman" w:hAnsi="Times New Roman" w:cs="Times New Roman"/>
          <w:sz w:val="24"/>
          <w:szCs w:val="24"/>
        </w:rPr>
        <w:t xml:space="preserve"> of patient information between providers of care, which could lead to better quality of care</w:t>
      </w:r>
    </w:p>
    <w:p w:rsidR="000F68D9" w:rsidRDefault="000F68D9" w:rsidP="000F68D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those with disabilities. Further, the recording of disability status could help monitor</w:t>
      </w:r>
    </w:p>
    <w:p w:rsidR="000F68D9" w:rsidRDefault="000F68D9" w:rsidP="000F68D9">
      <w:pPr>
        <w:rPr>
          <w:rFonts w:ascii="Times New Roman" w:hAnsi="Times New Roman" w:cs="Times New Roman"/>
          <w:sz w:val="24"/>
          <w:szCs w:val="24"/>
        </w:rPr>
      </w:pPr>
      <w:proofErr w:type="gramStart"/>
      <w:r>
        <w:rPr>
          <w:rFonts w:ascii="Times New Roman" w:hAnsi="Times New Roman" w:cs="Times New Roman"/>
          <w:sz w:val="24"/>
          <w:szCs w:val="24"/>
        </w:rPr>
        <w:t>disparities</w:t>
      </w:r>
      <w:proofErr w:type="gramEnd"/>
      <w:r>
        <w:rPr>
          <w:rFonts w:ascii="Times New Roman" w:hAnsi="Times New Roman" w:cs="Times New Roman"/>
          <w:sz w:val="24"/>
          <w:szCs w:val="24"/>
        </w:rPr>
        <w:t xml:space="preserve"> between the “disabled” and “nondisabled” population.</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are specifically requesting comment on whether there exists a standard(s) that would</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appropriate for recording disability status in EHR technology. We are aware of a standard for</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disability</w:t>
      </w:r>
      <w:proofErr w:type="gramEnd"/>
      <w:r>
        <w:rPr>
          <w:rFonts w:ascii="Times New Roman" w:hAnsi="Times New Roman" w:cs="Times New Roman"/>
          <w:color w:val="000000"/>
          <w:sz w:val="24"/>
          <w:szCs w:val="24"/>
        </w:rPr>
        <w:t xml:space="preserve"> status approved by the Secretary for use in population health surveys sponsored by</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HHS</w:t>
      </w:r>
      <w:r>
        <w:rPr>
          <w:rFonts w:ascii="Times New Roman" w:hAnsi="Times New Roman" w:cs="Times New Roman"/>
          <w:color w:val="000000"/>
          <w:sz w:val="16"/>
          <w:szCs w:val="16"/>
        </w:rPr>
        <w:t xml:space="preserve">46 </w:t>
      </w:r>
      <w:r>
        <w:rPr>
          <w:rFonts w:ascii="Times New Roman" w:hAnsi="Times New Roman" w:cs="Times New Roman"/>
          <w:color w:val="000000"/>
          <w:sz w:val="24"/>
          <w:szCs w:val="24"/>
        </w:rPr>
        <w:t>and standards under development as part of the Standards and Interoperability Framework</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the Continuity Assessment Record and Evaluation (CARE) assessment tool</w:t>
      </w:r>
      <w:r>
        <w:rPr>
          <w:rFonts w:ascii="Times New Roman" w:hAnsi="Times New Roman" w:cs="Times New Roman"/>
          <w:color w:val="000000"/>
          <w:sz w:val="16"/>
          <w:szCs w:val="16"/>
        </w:rPr>
        <w:t>47</w:t>
      </w:r>
      <w:r>
        <w:rPr>
          <w:rFonts w:ascii="Times New Roman" w:hAnsi="Times New Roman" w:cs="Times New Roman"/>
          <w:color w:val="000000"/>
          <w:sz w:val="24"/>
          <w:szCs w:val="24"/>
        </w:rPr>
        <w:t>. We welcome</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comments</w:t>
      </w:r>
      <w:proofErr w:type="gramEnd"/>
      <w:r>
        <w:rPr>
          <w:rFonts w:ascii="Times New Roman" w:hAnsi="Times New Roman" w:cs="Times New Roman"/>
          <w:color w:val="000000"/>
          <w:sz w:val="24"/>
          <w:szCs w:val="24"/>
        </w:rPr>
        <w:t xml:space="preserve"> on whether these standards or any other standards would be appropriate for recording</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disability</w:t>
      </w:r>
      <w:proofErr w:type="gramEnd"/>
      <w:r>
        <w:rPr>
          <w:rFonts w:ascii="Times New Roman" w:hAnsi="Times New Roman" w:cs="Times New Roman"/>
          <w:color w:val="000000"/>
          <w:sz w:val="24"/>
          <w:szCs w:val="24"/>
        </w:rPr>
        <w:t xml:space="preserve"> status in EHR technology.</w:t>
      </w:r>
    </w:p>
    <w:p w:rsidR="00E0044C" w:rsidRDefault="00E0044C" w:rsidP="000F68D9">
      <w:pPr>
        <w:autoSpaceDE w:val="0"/>
        <w:autoSpaceDN w:val="0"/>
        <w:adjustRightInd w:val="0"/>
        <w:spacing w:after="0" w:line="240" w:lineRule="auto"/>
        <w:rPr>
          <w:rFonts w:ascii="Times New Roman" w:hAnsi="Times New Roman" w:cs="Times New Roman"/>
          <w:color w:val="000000"/>
          <w:sz w:val="24"/>
          <w:szCs w:val="24"/>
        </w:rPr>
      </w:pP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ask that </w:t>
      </w:r>
      <w:proofErr w:type="spellStart"/>
      <w:r>
        <w:rPr>
          <w:rFonts w:ascii="Times New Roman" w:hAnsi="Times New Roman" w:cs="Times New Roman"/>
          <w:color w:val="000000"/>
          <w:sz w:val="24"/>
          <w:szCs w:val="24"/>
        </w:rPr>
        <w:t>commenters</w:t>
      </w:r>
      <w:proofErr w:type="spellEnd"/>
      <w:r>
        <w:rPr>
          <w:rFonts w:ascii="Times New Roman" w:hAnsi="Times New Roman" w:cs="Times New Roman"/>
          <w:color w:val="000000"/>
          <w:sz w:val="24"/>
          <w:szCs w:val="24"/>
        </w:rPr>
        <w:t xml:space="preserve"> consider whether the recording of disability status should be a</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required</w:t>
      </w:r>
      <w:proofErr w:type="gramEnd"/>
      <w:r>
        <w:rPr>
          <w:rFonts w:ascii="Times New Roman" w:hAnsi="Times New Roman" w:cs="Times New Roman"/>
          <w:color w:val="000000"/>
          <w:sz w:val="24"/>
          <w:szCs w:val="24"/>
        </w:rPr>
        <w:t xml:space="preserve"> or optional capability that EHR technology would include for certification to the 2014</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Edition EHR certification criteria.</w:t>
      </w:r>
      <w:proofErr w:type="gramEnd"/>
      <w:r>
        <w:rPr>
          <w:rFonts w:ascii="Times New Roman" w:hAnsi="Times New Roman" w:cs="Times New Roman"/>
          <w:color w:val="000000"/>
          <w:sz w:val="24"/>
          <w:szCs w:val="24"/>
        </w:rPr>
        <w:t xml:space="preserve"> We also ask </w:t>
      </w:r>
      <w:proofErr w:type="spellStart"/>
      <w:r>
        <w:rPr>
          <w:rFonts w:ascii="Times New Roman" w:hAnsi="Times New Roman" w:cs="Times New Roman"/>
          <w:color w:val="000000"/>
          <w:sz w:val="24"/>
          <w:szCs w:val="24"/>
        </w:rPr>
        <w:t>commenters</w:t>
      </w:r>
      <w:proofErr w:type="spellEnd"/>
      <w:r>
        <w:rPr>
          <w:rFonts w:ascii="Times New Roman" w:hAnsi="Times New Roman" w:cs="Times New Roman"/>
          <w:color w:val="000000"/>
          <w:sz w:val="24"/>
          <w:szCs w:val="24"/>
        </w:rPr>
        <w:t xml:space="preserve"> to consider whether the recording of</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disability</w:t>
      </w:r>
      <w:proofErr w:type="gramEnd"/>
      <w:r>
        <w:rPr>
          <w:rFonts w:ascii="Times New Roman" w:hAnsi="Times New Roman" w:cs="Times New Roman"/>
          <w:color w:val="000000"/>
          <w:sz w:val="24"/>
          <w:szCs w:val="24"/>
        </w:rPr>
        <w:t xml:space="preserve"> status should be part of a Base EHR and included in a separate certification criterion or</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possibly</w:t>
      </w:r>
      <w:proofErr w:type="gramEnd"/>
      <w:r>
        <w:rPr>
          <w:rFonts w:ascii="Times New Roman" w:hAnsi="Times New Roman" w:cs="Times New Roman"/>
          <w:color w:val="000000"/>
          <w:sz w:val="24"/>
          <w:szCs w:val="24"/>
        </w:rPr>
        <w:t xml:space="preserve"> the “demographics” certification criterion (§ 170.314(a)(3)). Last, we ask </w:t>
      </w:r>
      <w:proofErr w:type="spellStart"/>
      <w:r>
        <w:rPr>
          <w:rFonts w:ascii="Times New Roman" w:hAnsi="Times New Roman" w:cs="Times New Roman"/>
          <w:color w:val="000000"/>
          <w:sz w:val="24"/>
          <w:szCs w:val="24"/>
        </w:rPr>
        <w:t>commenters</w:t>
      </w:r>
      <w:proofErr w:type="spellEnd"/>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to</w:t>
      </w:r>
      <w:proofErr w:type="gramEnd"/>
      <w:r>
        <w:rPr>
          <w:rFonts w:ascii="Times New Roman" w:hAnsi="Times New Roman" w:cs="Times New Roman"/>
          <w:color w:val="000000"/>
          <w:sz w:val="24"/>
          <w:szCs w:val="24"/>
        </w:rPr>
        <w:t xml:space="preserve"> consider whether disability status recorded according to the standard should also be included</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other certification criteria such as “transitions of care – incorporate summary care record” (§</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170.314(b</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1)), “transitions of care – create and transmit summary care record” (§</w:t>
      </w:r>
    </w:p>
    <w:p w:rsidR="000F68D9" w:rsidRDefault="000F68D9" w:rsidP="000F68D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170.314(b</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2)), “view, download and transmit to 3</w:t>
      </w:r>
      <w:r>
        <w:rPr>
          <w:rFonts w:ascii="Times New Roman" w:hAnsi="Times New Roman" w:cs="Times New Roman"/>
          <w:color w:val="000000"/>
          <w:sz w:val="16"/>
          <w:szCs w:val="16"/>
        </w:rPr>
        <w:t xml:space="preserve">rd </w:t>
      </w:r>
      <w:r>
        <w:rPr>
          <w:rFonts w:ascii="Times New Roman" w:hAnsi="Times New Roman" w:cs="Times New Roman"/>
          <w:color w:val="000000"/>
          <w:sz w:val="24"/>
          <w:szCs w:val="24"/>
        </w:rPr>
        <w:t>party” (§ 170.314(e)(1)), and “clinical</w:t>
      </w:r>
    </w:p>
    <w:p w:rsidR="000F68D9" w:rsidRDefault="000F68D9" w:rsidP="000F68D9">
      <w:pPr>
        <w:rPr>
          <w:ins w:id="38" w:author="AHIMA" w:date="2012-03-27T13:20:00Z"/>
          <w:rFonts w:ascii="Times New Roman" w:hAnsi="Times New Roman" w:cs="Times New Roman"/>
          <w:color w:val="000000"/>
          <w:sz w:val="24"/>
          <w:szCs w:val="24"/>
        </w:rPr>
      </w:pPr>
      <w:proofErr w:type="gramStart"/>
      <w:r>
        <w:rPr>
          <w:rFonts w:ascii="Times New Roman" w:hAnsi="Times New Roman" w:cs="Times New Roman"/>
          <w:color w:val="000000"/>
          <w:sz w:val="24"/>
          <w:szCs w:val="24"/>
        </w:rPr>
        <w:t>summaries</w:t>
      </w:r>
      <w:proofErr w:type="gramEnd"/>
      <w:r>
        <w:rPr>
          <w:rFonts w:ascii="Times New Roman" w:hAnsi="Times New Roman" w:cs="Times New Roman"/>
          <w:color w:val="000000"/>
          <w:sz w:val="24"/>
          <w:szCs w:val="24"/>
        </w:rPr>
        <w:t>” (§ 170.314(e)(2)).</w:t>
      </w:r>
    </w:p>
    <w:p w:rsidR="00BB0A55" w:rsidRDefault="00BB0A55" w:rsidP="000F68D9">
      <w:pPr>
        <w:rPr>
          <w:ins w:id="39" w:author="AHIMA" w:date="2012-03-27T13:20:00Z"/>
          <w:rFonts w:ascii="Times New Roman" w:hAnsi="Times New Roman" w:cs="Times New Roman"/>
          <w:color w:val="000000"/>
          <w:sz w:val="24"/>
          <w:szCs w:val="24"/>
        </w:rPr>
      </w:pPr>
      <w:ins w:id="40" w:author="AHIMA" w:date="2012-03-27T13:20:00Z">
        <w:r>
          <w:rPr>
            <w:rFonts w:ascii="Times New Roman" w:hAnsi="Times New Roman" w:cs="Times New Roman"/>
            <w:color w:val="000000"/>
            <w:sz w:val="24"/>
            <w:szCs w:val="24"/>
          </w:rPr>
          <w:t>OMH disability status questions</w:t>
        </w:r>
      </w:ins>
    </w:p>
    <w:p w:rsidR="00BB0A55" w:rsidRDefault="00BB0A55" w:rsidP="000F68D9">
      <w:pPr>
        <w:rPr>
          <w:ins w:id="41" w:author="AHIMA" w:date="2012-03-27T13:20:00Z"/>
          <w:rFonts w:ascii="Times New Roman" w:hAnsi="Times New Roman" w:cs="Times New Roman"/>
          <w:color w:val="000000"/>
          <w:sz w:val="24"/>
          <w:szCs w:val="24"/>
        </w:rPr>
      </w:pPr>
      <w:proofErr w:type="gramStart"/>
      <w:ins w:id="42" w:author="AHIMA" w:date="2012-03-27T13:20:00Z">
        <w:r>
          <w:rPr>
            <w:rFonts w:ascii="Times New Roman" w:hAnsi="Times New Roman" w:cs="Times New Roman"/>
            <w:color w:val="000000"/>
            <w:sz w:val="24"/>
            <w:szCs w:val="24"/>
          </w:rPr>
          <w:t>Other standards necessary?</w:t>
        </w:r>
        <w:proofErr w:type="gramEnd"/>
      </w:ins>
    </w:p>
    <w:p w:rsidR="00BB0A55" w:rsidRDefault="00BB0A55" w:rsidP="000F68D9">
      <w:pPr>
        <w:rPr>
          <w:ins w:id="43" w:author="AHIMA" w:date="2012-03-27T13:20:00Z"/>
          <w:rFonts w:ascii="Times New Roman" w:hAnsi="Times New Roman" w:cs="Times New Roman"/>
          <w:color w:val="000000"/>
          <w:sz w:val="24"/>
          <w:szCs w:val="24"/>
        </w:rPr>
      </w:pPr>
      <w:ins w:id="44" w:author="AHIMA" w:date="2012-03-27T13:20:00Z">
        <w:r>
          <w:rPr>
            <w:rFonts w:ascii="Times New Roman" w:hAnsi="Times New Roman" w:cs="Times New Roman"/>
            <w:color w:val="000000"/>
            <w:sz w:val="24"/>
            <w:szCs w:val="24"/>
          </w:rPr>
          <w:t>Should disability status be recorded as base EHR?</w:t>
        </w:r>
      </w:ins>
    </w:p>
    <w:p w:rsidR="00BB0A55" w:rsidRDefault="00BB0A55" w:rsidP="000F68D9">
      <w:pPr>
        <w:rPr>
          <w:rFonts w:ascii="Times New Roman" w:hAnsi="Times New Roman" w:cs="Times New Roman"/>
          <w:color w:val="0000FF"/>
          <w:sz w:val="20"/>
          <w:szCs w:val="20"/>
        </w:rPr>
      </w:pPr>
      <w:ins w:id="45" w:author="AHIMA" w:date="2012-03-27T13:20:00Z">
        <w:r>
          <w:rPr>
            <w:rFonts w:ascii="Times New Roman" w:hAnsi="Times New Roman" w:cs="Times New Roman"/>
            <w:color w:val="000000"/>
            <w:sz w:val="24"/>
            <w:szCs w:val="24"/>
          </w:rPr>
          <w:t>Should cert criteria be included in demographic section?</w:t>
        </w:r>
      </w:ins>
    </w:p>
    <w:p w:rsidR="000F68D9" w:rsidRDefault="000F68D9" w:rsidP="000F68D9">
      <w:pPr>
        <w:autoSpaceDE w:val="0"/>
        <w:autoSpaceDN w:val="0"/>
        <w:adjustRightInd w:val="0"/>
        <w:spacing w:after="0" w:line="240" w:lineRule="auto"/>
        <w:rPr>
          <w:rFonts w:ascii="Times New Roman" w:hAnsi="Times New Roman" w:cs="Times New Roman"/>
          <w:color w:val="0000FF"/>
          <w:sz w:val="20"/>
          <w:szCs w:val="20"/>
        </w:rPr>
      </w:pPr>
      <w:r>
        <w:rPr>
          <w:rFonts w:ascii="Times New Roman" w:hAnsi="Times New Roman" w:cs="Times New Roman"/>
          <w:color w:val="000000"/>
          <w:sz w:val="13"/>
          <w:szCs w:val="13"/>
        </w:rPr>
        <w:t xml:space="preserve">46 </w:t>
      </w:r>
      <w:r>
        <w:rPr>
          <w:rFonts w:ascii="Times New Roman" w:hAnsi="Times New Roman" w:cs="Times New Roman"/>
          <w:color w:val="0000FF"/>
          <w:sz w:val="20"/>
          <w:szCs w:val="20"/>
        </w:rPr>
        <w:t>http://www.minorityhealth.hhs.gov/templates/browse.aspx?lvl=2&amp;lvlid=208</w:t>
      </w:r>
    </w:p>
    <w:p w:rsidR="000F68D9" w:rsidRDefault="000F68D9" w:rsidP="000F68D9">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13"/>
          <w:szCs w:val="13"/>
        </w:rPr>
        <w:t xml:space="preserve">47 </w:t>
      </w:r>
      <w:r>
        <w:rPr>
          <w:rFonts w:ascii="Times New Roman" w:hAnsi="Times New Roman" w:cs="Times New Roman"/>
          <w:color w:val="000000"/>
          <w:sz w:val="20"/>
          <w:szCs w:val="20"/>
        </w:rPr>
        <w:t>http://wiki.siframework.org/file/detail/CARE+Tool+Functional%2C+Cognitive+and+Skin+Status.xls</w:t>
      </w:r>
    </w:p>
    <w:p w:rsidR="00CE7C6D" w:rsidRDefault="00CE7C6D" w:rsidP="00CE7C6D"/>
    <w:p w:rsidR="007147B6" w:rsidRDefault="007147B6" w:rsidP="00CE7C6D"/>
    <w:p w:rsidR="007147B6" w:rsidRDefault="007147B6" w:rsidP="007147B6">
      <w:pPr>
        <w:rPr>
          <w:rFonts w:ascii="Times New Roman" w:hAnsi="Times New Roman" w:cs="Times New Roman"/>
          <w:sz w:val="24"/>
          <w:szCs w:val="24"/>
        </w:rPr>
      </w:pPr>
      <w:r>
        <w:t>pp. 164-165</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Problem list. Enable a user to electronically record, change, and access a patient’s</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sidRPr="00BB0A55">
        <w:rPr>
          <w:rFonts w:ascii="Times New Roman" w:hAnsi="Times New Roman" w:cs="Times New Roman"/>
          <w:sz w:val="24"/>
          <w:szCs w:val="24"/>
          <w:highlight w:val="yellow"/>
        </w:rPr>
        <w:lastRenderedPageBreak/>
        <w:t>problem</w:t>
      </w:r>
      <w:proofErr w:type="gramEnd"/>
      <w:r w:rsidRPr="00BB0A55">
        <w:rPr>
          <w:rFonts w:ascii="Times New Roman" w:hAnsi="Times New Roman" w:cs="Times New Roman"/>
          <w:sz w:val="24"/>
          <w:szCs w:val="24"/>
          <w:highlight w:val="yellow"/>
        </w:rPr>
        <w:t xml:space="preserve"> list for longitudinal care</w:t>
      </w:r>
      <w:r>
        <w:rPr>
          <w:rFonts w:ascii="Times New Roman" w:hAnsi="Times New Roman" w:cs="Times New Roman"/>
          <w:sz w:val="24"/>
          <w:szCs w:val="24"/>
        </w:rPr>
        <w:t xml:space="preserve"> in accordance with, at a minimum, the version of the</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standard</w:t>
      </w:r>
      <w:proofErr w:type="gramEnd"/>
      <w:r>
        <w:rPr>
          <w:rFonts w:ascii="Times New Roman" w:hAnsi="Times New Roman" w:cs="Times New Roman"/>
          <w:sz w:val="24"/>
          <w:szCs w:val="24"/>
        </w:rPr>
        <w:t xml:space="preserve"> specified in § 170.207(a)(3).</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Medication list. Enable a user to electronically record, change, and access a patient’s</w:t>
      </w:r>
    </w:p>
    <w:p w:rsidR="007147B6" w:rsidRDefault="007147B6" w:rsidP="007147B6">
      <w:pPr>
        <w:rPr>
          <w:rFonts w:ascii="Times New Roman" w:hAnsi="Times New Roman" w:cs="Times New Roman"/>
          <w:sz w:val="24"/>
          <w:szCs w:val="24"/>
        </w:rPr>
      </w:pPr>
      <w:proofErr w:type="gramStart"/>
      <w:r>
        <w:rPr>
          <w:rFonts w:ascii="Times New Roman" w:hAnsi="Times New Roman" w:cs="Times New Roman"/>
          <w:sz w:val="24"/>
          <w:szCs w:val="24"/>
        </w:rPr>
        <w:t>active</w:t>
      </w:r>
      <w:proofErr w:type="gramEnd"/>
      <w:r>
        <w:rPr>
          <w:rFonts w:ascii="Times New Roman" w:hAnsi="Times New Roman" w:cs="Times New Roman"/>
          <w:sz w:val="24"/>
          <w:szCs w:val="24"/>
        </w:rPr>
        <w:t xml:space="preserve"> medication list as well as medication history for longitudinal care.</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Medication allergy list. Enable a user to electronically record, change, and access a</w:t>
      </w:r>
    </w:p>
    <w:p w:rsidR="007147B6" w:rsidRDefault="007147B6" w:rsidP="007147B6">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patient’s</w:t>
      </w:r>
      <w:proofErr w:type="gramEnd"/>
      <w:r>
        <w:rPr>
          <w:rFonts w:ascii="Times New Roman" w:hAnsi="Times New Roman" w:cs="Times New Roman"/>
          <w:sz w:val="24"/>
          <w:szCs w:val="24"/>
        </w:rPr>
        <w:t xml:space="preserve"> active medication allergy list as well as medication allergy history for longitudinal</w:t>
      </w:r>
    </w:p>
    <w:p w:rsidR="007147B6" w:rsidRDefault="007147B6" w:rsidP="007147B6">
      <w:pPr>
        <w:rPr>
          <w:ins w:id="46" w:author="AHIMA" w:date="2012-03-27T13:22:00Z"/>
          <w:rFonts w:ascii="Times New Roman" w:hAnsi="Times New Roman" w:cs="Times New Roman"/>
          <w:sz w:val="24"/>
          <w:szCs w:val="24"/>
        </w:rPr>
      </w:pPr>
      <w:proofErr w:type="gramStart"/>
      <w:r>
        <w:rPr>
          <w:rFonts w:ascii="Times New Roman" w:hAnsi="Times New Roman" w:cs="Times New Roman"/>
          <w:sz w:val="24"/>
          <w:szCs w:val="24"/>
        </w:rPr>
        <w:t>care</w:t>
      </w:r>
      <w:proofErr w:type="gramEnd"/>
      <w:r>
        <w:rPr>
          <w:rFonts w:ascii="Times New Roman" w:hAnsi="Times New Roman" w:cs="Times New Roman"/>
          <w:sz w:val="24"/>
          <w:szCs w:val="24"/>
        </w:rPr>
        <w:t>.</w:t>
      </w:r>
    </w:p>
    <w:p w:rsidR="00BB0A55" w:rsidRDefault="00BB0A55" w:rsidP="007147B6">
      <w:pPr>
        <w:rPr>
          <w:ins w:id="47" w:author="AHIMA" w:date="2012-03-27T13:22:00Z"/>
          <w:rFonts w:ascii="Times New Roman" w:hAnsi="Times New Roman" w:cs="Times New Roman"/>
          <w:sz w:val="24"/>
          <w:szCs w:val="24"/>
        </w:rPr>
      </w:pPr>
    </w:p>
    <w:p w:rsidR="00BB0A55" w:rsidRDefault="00BB0A55" w:rsidP="007147B6"/>
    <w:sectPr w:rsidR="00BB0A55" w:rsidSect="007D22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13EFD"/>
    <w:multiLevelType w:val="hybridMultilevel"/>
    <w:tmpl w:val="84AAE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451C9"/>
    <w:multiLevelType w:val="hybridMultilevel"/>
    <w:tmpl w:val="B1266B5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649B584A"/>
    <w:multiLevelType w:val="hybridMultilevel"/>
    <w:tmpl w:val="B336B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031235"/>
    <w:multiLevelType w:val="hybridMultilevel"/>
    <w:tmpl w:val="5B3EB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CE7C6D"/>
    <w:rsid w:val="000F68D9"/>
    <w:rsid w:val="001C3869"/>
    <w:rsid w:val="007147B6"/>
    <w:rsid w:val="007D2256"/>
    <w:rsid w:val="008C6CAD"/>
    <w:rsid w:val="00BB0A55"/>
    <w:rsid w:val="00BE2325"/>
    <w:rsid w:val="00C65A9B"/>
    <w:rsid w:val="00CE7C6D"/>
    <w:rsid w:val="00DD7821"/>
    <w:rsid w:val="00E0044C"/>
    <w:rsid w:val="00F00BD0"/>
    <w:rsid w:val="00F13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7C6D"/>
    <w:rPr>
      <w:color w:val="0000FF" w:themeColor="hyperlink"/>
      <w:u w:val="single"/>
    </w:rPr>
  </w:style>
  <w:style w:type="paragraph" w:styleId="ListParagraph">
    <w:name w:val="List Paragraph"/>
    <w:basedOn w:val="Normal"/>
    <w:uiPriority w:val="34"/>
    <w:qFormat/>
    <w:rsid w:val="00DD7821"/>
    <w:pPr>
      <w:ind w:left="720"/>
      <w:contextualSpacing/>
    </w:pPr>
  </w:style>
  <w:style w:type="paragraph" w:styleId="BalloonText">
    <w:name w:val="Balloon Text"/>
    <w:basedOn w:val="Normal"/>
    <w:link w:val="BalloonTextChar"/>
    <w:uiPriority w:val="99"/>
    <w:semiHidden/>
    <w:unhideWhenUsed/>
    <w:rsid w:val="00DD7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siframework.org/Longitudinal+Coordination+of+Care+WG" TargetMode="External"/><Relationship Id="rId5" Type="http://schemas.openxmlformats.org/officeDocument/2006/relationships/hyperlink" Target="http://www.ofr.gov/OFRUpload/OFRData/2012-04430_PI.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AHIMA</cp:lastModifiedBy>
  <cp:revision>2</cp:revision>
  <dcterms:created xsi:type="dcterms:W3CDTF">2012-03-27T19:19:00Z</dcterms:created>
  <dcterms:modified xsi:type="dcterms:W3CDTF">2012-03-27T19:19:00Z</dcterms:modified>
</cp:coreProperties>
</file>